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36C9BCE6" w:rsidR="00067FE2" w:rsidRDefault="0006699C" w:rsidP="00F44236">
            <w:pPr>
              <w:pStyle w:val="Header"/>
            </w:pPr>
            <w:hyperlink r:id="rId11" w:history="1">
              <w:r w:rsidRPr="0006699C">
                <w:rPr>
                  <w:rStyle w:val="Hyperlink"/>
                </w:rPr>
                <w:t>1169</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85DAECC" w:rsidR="00112816" w:rsidRDefault="00DB0711" w:rsidP="00F44236">
            <w:pPr>
              <w:pStyle w:val="Header"/>
            </w:pPr>
            <w:r>
              <w:t>Expansion of Generation Resources Qualified to Provide</w:t>
            </w:r>
            <w:r w:rsidR="006C1BA2">
              <w:t xml:space="preserve"> Firm Fuel Supply Service</w:t>
            </w:r>
            <w:r w:rsidR="00301239">
              <w:t xml:space="preserve"> </w:t>
            </w:r>
            <w:r>
              <w:t>in Phase 2 of the Service</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7F93D803" w:rsidR="00067FE2" w:rsidRPr="00E01925" w:rsidRDefault="0006699C" w:rsidP="00F44236">
            <w:pPr>
              <w:pStyle w:val="NormalArial"/>
            </w:pPr>
            <w:r>
              <w:t>March 29,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2794DC6E" w:rsidR="009D17F0" w:rsidRPr="00FB509B" w:rsidRDefault="00DE6E06" w:rsidP="008C4961">
            <w:pPr>
              <w:pStyle w:val="NormalArial"/>
              <w:spacing w:before="120" w:after="120"/>
            </w:pPr>
            <w:r>
              <w:t xml:space="preserve">Urgent </w:t>
            </w:r>
            <w:r w:rsidR="008C4961">
              <w:t xml:space="preserve">– Urgent status is necessary </w:t>
            </w:r>
            <w:r>
              <w:t>to</w:t>
            </w:r>
            <w:r w:rsidRPr="00CF3363">
              <w:t xml:space="preserve"> ensure ERCOT can </w:t>
            </w:r>
            <w:r>
              <w:t>expand Generation Resources that may qualify to provide</w:t>
            </w:r>
            <w:r w:rsidRPr="00CF3363">
              <w:t xml:space="preserve"> Firm Fuel Supply Service (FFSS)</w:t>
            </w:r>
            <w:r w:rsidR="00DB0711">
              <w:t>, consistent with Public Utility Commission of Texas (PUCT) guidance,</w:t>
            </w:r>
            <w:r w:rsidRPr="00CF3363">
              <w:t xml:space="preserve"> for next winter</w:t>
            </w:r>
            <w:r>
              <w:t>.</w:t>
            </w:r>
          </w:p>
        </w:tc>
      </w:tr>
      <w:tr w:rsidR="009D17F0" w14:paraId="117EEC9D" w14:textId="77777777" w:rsidTr="0000467A">
        <w:trPr>
          <w:trHeight w:val="210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8EAAAE5" w14:textId="74E2C36C" w:rsidR="00BE7BEC" w:rsidRDefault="00BE7BEC" w:rsidP="008C4961">
            <w:pPr>
              <w:pStyle w:val="NormalArial"/>
              <w:spacing w:before="120"/>
            </w:pPr>
            <w:r>
              <w:t xml:space="preserve">1.3.1.1, </w:t>
            </w:r>
            <w:r w:rsidRPr="0000467A">
              <w:t>Items Considered Protected Information</w:t>
            </w:r>
          </w:p>
          <w:p w14:paraId="06B2D1A9" w14:textId="141C597C" w:rsidR="009D17F0" w:rsidRDefault="00A91A27" w:rsidP="00F44236">
            <w:pPr>
              <w:pStyle w:val="NormalArial"/>
            </w:pPr>
            <w:r>
              <w:t>2.1, Definitions</w:t>
            </w:r>
          </w:p>
          <w:p w14:paraId="5DB64B66" w14:textId="56A215D5" w:rsidR="00A91A27" w:rsidRDefault="00A91A27" w:rsidP="00F44236">
            <w:pPr>
              <w:pStyle w:val="NormalArial"/>
            </w:pPr>
            <w:r w:rsidRPr="00A91A27">
              <w:t>3.14.5</w:t>
            </w:r>
            <w:r>
              <w:t xml:space="preserve">, </w:t>
            </w:r>
            <w:r w:rsidRPr="00A91A27">
              <w:t>Firm Fuel Supply Service</w:t>
            </w:r>
          </w:p>
          <w:p w14:paraId="5BB16100" w14:textId="77777777" w:rsidR="00A91A27" w:rsidRDefault="00A91A27" w:rsidP="00F44236">
            <w:pPr>
              <w:pStyle w:val="NormalArial"/>
            </w:pPr>
            <w:r w:rsidRPr="00A91A27">
              <w:t>6.6.14.1</w:t>
            </w:r>
            <w:r>
              <w:t xml:space="preserve">, </w:t>
            </w:r>
            <w:r w:rsidRPr="00A91A27">
              <w:t>Firm Fuel Supply Service Fuel Replacement Costs Recovery</w:t>
            </w:r>
          </w:p>
          <w:p w14:paraId="3356516F" w14:textId="0D25146D" w:rsidR="00A91A27" w:rsidRPr="00FB509B" w:rsidRDefault="00A91A27" w:rsidP="008C4961">
            <w:pPr>
              <w:pStyle w:val="NormalArial"/>
              <w:spacing w:after="120"/>
            </w:pPr>
            <w:r w:rsidRPr="000051D5">
              <w:t>8.1.1.2.1.6</w:t>
            </w:r>
            <w:r>
              <w:t xml:space="preserve">, </w:t>
            </w:r>
            <w:r w:rsidRPr="000051D5">
              <w:t>Firm Fuel Supply Service Resource Qualification, Testing, and Decertification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69F79D6" w:rsidR="00C9766A" w:rsidRPr="00FB509B" w:rsidRDefault="00A91A27" w:rsidP="006064B3">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72D7F53" w14:textId="5AE195AF" w:rsidR="00BE1318" w:rsidRDefault="00A91A27" w:rsidP="00BE1318">
            <w:pPr>
              <w:pStyle w:val="NormalArial"/>
              <w:spacing w:before="120" w:after="120"/>
            </w:pPr>
            <w:r>
              <w:t>This Nodal Protocol</w:t>
            </w:r>
            <w:r w:rsidR="0066370F" w:rsidRPr="00FB509B">
              <w:t xml:space="preserve"> Revision Request</w:t>
            </w:r>
            <w:r>
              <w:t xml:space="preserve"> (NPRR)</w:t>
            </w:r>
            <w:r w:rsidR="00BE1318">
              <w:t xml:space="preserve"> expands the qualifications by which a Generation Resource may provide the reliability service, </w:t>
            </w:r>
            <w:r w:rsidR="006064B3" w:rsidRPr="006064B3">
              <w:t xml:space="preserve">Firm Fuel Supply Service </w:t>
            </w:r>
            <w:r w:rsidR="006064B3">
              <w:t>(</w:t>
            </w:r>
            <w:r w:rsidR="00BE1318">
              <w:t>FFSS</w:t>
            </w:r>
            <w:r w:rsidR="006064B3">
              <w:t>)</w:t>
            </w:r>
            <w:r w:rsidR="00BE1318">
              <w:t xml:space="preserve">.  </w:t>
            </w:r>
            <w:r w:rsidR="00BE1318">
              <w:rPr>
                <w:color w:val="000000"/>
              </w:rPr>
              <w:t xml:space="preserve">  </w:t>
            </w:r>
            <w:r w:rsidR="00BE1318">
              <w:t xml:space="preserve">  </w:t>
            </w:r>
          </w:p>
          <w:p w14:paraId="277A8D4A" w14:textId="1B300658" w:rsidR="00BE1318" w:rsidRDefault="00BE1318" w:rsidP="00BE1318">
            <w:pPr>
              <w:pStyle w:val="NormalArial"/>
              <w:spacing w:before="120" w:after="120"/>
            </w:pPr>
            <w:r>
              <w:t xml:space="preserve">FFSS was develop in 2022 consistent with directives from the Legislature (provided in Section 18 of </w:t>
            </w:r>
            <w:r w:rsidRPr="002D44B1">
              <w:t>Senate Bill 3, 87(R)</w:t>
            </w:r>
            <w:r w:rsidR="006064B3">
              <w:rPr>
                <w:rStyle w:val="Hyperlink"/>
                <w:u w:val="none"/>
              </w:rPr>
              <w:t xml:space="preserve"> </w:t>
            </w:r>
            <w:r w:rsidRPr="00A3069A">
              <w:t>that are now found in PURA 39.159(c)(2)</w:t>
            </w:r>
            <w:r>
              <w:t>, requiring ancillary or reliability services to address reliability during extreme cold-weather conditions) and the PUCT (</w:t>
            </w:r>
            <w:r>
              <w:rPr>
                <w:i/>
                <w:iCs/>
              </w:rPr>
              <w:t>see e</w:t>
            </w:r>
            <w:r>
              <w:t>.</w:t>
            </w:r>
            <w:r>
              <w:rPr>
                <w:i/>
                <w:iCs/>
              </w:rPr>
              <w:t>g</w:t>
            </w:r>
            <w:r>
              <w:t xml:space="preserve">. PUCT </w:t>
            </w:r>
            <w:r w:rsidRPr="002D44B1">
              <w:t xml:space="preserve">Project No. 52373, </w:t>
            </w:r>
            <w:r w:rsidRPr="00B67097">
              <w:rPr>
                <w:i/>
                <w:iCs/>
              </w:rPr>
              <w:t>Approval of Blueprint for Wholesale Electric Market Design and Directives to ERCOT</w:t>
            </w:r>
            <w:r>
              <w:rPr>
                <w:i/>
                <w:iCs/>
              </w:rPr>
              <w:t xml:space="preserve"> </w:t>
            </w:r>
            <w:r>
              <w:t>(Jan. 13, 2022))</w:t>
            </w:r>
            <w:r w:rsidRPr="00EE30B9">
              <w:t>, ordering ERCOT to develop a firm</w:t>
            </w:r>
            <w:r>
              <w:t xml:space="preserve">-fuel product that provides additional grid reliability and resiliency during extreme cold weather and compensates generation resources that meet a higher resiliency standard.      </w:t>
            </w:r>
          </w:p>
          <w:p w14:paraId="277FACEC" w14:textId="77777777" w:rsidR="00BE1318" w:rsidRPr="009400B1" w:rsidRDefault="00BE1318" w:rsidP="00BE1318">
            <w:pPr>
              <w:pStyle w:val="NormalArial"/>
              <w:spacing w:before="120" w:after="120"/>
              <w:rPr>
                <w:rFonts w:cs="Arial"/>
              </w:rPr>
            </w:pPr>
            <w:r w:rsidRPr="009400B1">
              <w:rPr>
                <w:rFonts w:cs="Arial"/>
              </w:rPr>
              <w:t>As part of the PUCT’s directives in the development of FFSS, ERCOT was instructed to investigate</w:t>
            </w:r>
            <w:r>
              <w:rPr>
                <w:rFonts w:cs="Arial"/>
              </w:rPr>
              <w:t xml:space="preserve"> – in a second phase –</w:t>
            </w:r>
            <w:r w:rsidRPr="009400B1">
              <w:rPr>
                <w:rFonts w:cs="Arial"/>
              </w:rPr>
              <w:t xml:space="preserve"> what</w:t>
            </w:r>
            <w:r>
              <w:rPr>
                <w:rFonts w:cs="Arial"/>
              </w:rPr>
              <w:t xml:space="preserve"> </w:t>
            </w:r>
            <w:r w:rsidRPr="009400B1">
              <w:rPr>
                <w:rFonts w:cs="Arial"/>
              </w:rPr>
              <w:t xml:space="preserve"> qualification requirements could be developed to </w:t>
            </w:r>
            <w:r>
              <w:rPr>
                <w:rFonts w:cs="Arial"/>
              </w:rPr>
              <w:t xml:space="preserve">expand the pool of Generation Resources qualified to provide FFSS to include </w:t>
            </w:r>
            <w:r w:rsidRPr="009400B1">
              <w:rPr>
                <w:rFonts w:cs="Arial"/>
              </w:rPr>
              <w:t xml:space="preserve">natural gas-fired Generation Resources with </w:t>
            </w:r>
            <w:r>
              <w:rPr>
                <w:rFonts w:cs="Arial"/>
              </w:rPr>
              <w:t xml:space="preserve">owned natural gas that is stored offsite and accompanied by </w:t>
            </w:r>
            <w:r w:rsidRPr="009400B1">
              <w:rPr>
                <w:rFonts w:cs="Arial"/>
              </w:rPr>
              <w:t xml:space="preserve">firm transportation and storage agreements while maintaining a high level of reliability for the product. </w:t>
            </w:r>
          </w:p>
          <w:p w14:paraId="3B44B482" w14:textId="25255080" w:rsidR="00BE1318" w:rsidRDefault="00BE1318" w:rsidP="00BE1318">
            <w:pPr>
              <w:pStyle w:val="NormalArial"/>
              <w:spacing w:before="120" w:after="120"/>
            </w:pPr>
            <w:r>
              <w:lastRenderedPageBreak/>
              <w:t xml:space="preserve">This NPRR is the result of ERCOT’s efforts to fulfill that directive.  Those efforts included </w:t>
            </w:r>
            <w:r w:rsidR="00DC22E7">
              <w:t xml:space="preserve">several </w:t>
            </w:r>
            <w:r>
              <w:t xml:space="preserve">discussions with stakeholders and natural-gas industry representatives, a workshop on a proposed framework, and receipt of guidance from the PUCT during open meetings held in the first quarter of this year. </w:t>
            </w:r>
          </w:p>
          <w:p w14:paraId="5008156F" w14:textId="77777777" w:rsidR="00BE1318" w:rsidRDefault="00BE1318" w:rsidP="00BE1318">
            <w:pPr>
              <w:pStyle w:val="NormalArial"/>
              <w:spacing w:before="120" w:after="120"/>
            </w:pPr>
            <w:r>
              <w:t>In summary, under this NPRR, the qualifications by which a Generation Resource may be an FFSS Resource (FFSSR) or an alternate are expanded to include those which meet characteristics that include the following:</w:t>
            </w:r>
          </w:p>
          <w:p w14:paraId="745A4A52" w14:textId="77777777" w:rsidR="001E5804" w:rsidRDefault="00BE1318" w:rsidP="003F6EA4">
            <w:pPr>
              <w:pStyle w:val="NormalArial"/>
              <w:numPr>
                <w:ilvl w:val="1"/>
                <w:numId w:val="35"/>
              </w:numPr>
              <w:spacing w:before="120" w:after="120"/>
              <w:ind w:left="316"/>
            </w:pPr>
            <w:r>
              <w:t xml:space="preserve">The Generation Entity </w:t>
            </w:r>
            <w:r w:rsidR="00DC22E7">
              <w:t xml:space="preserve">that </w:t>
            </w:r>
            <w:r>
              <w:t xml:space="preserve">owns the Generation Resource (or an Affiliate) must own and have good title to sufficient natural gas in the </w:t>
            </w:r>
            <w:r w:rsidR="00DC22E7">
              <w:t xml:space="preserve">offsite </w:t>
            </w:r>
            <w:r>
              <w:t xml:space="preserve">storage facility for the offered Generation Resource to deliver the offered </w:t>
            </w:r>
            <w:r w:rsidR="006064B3">
              <w:t>MW</w:t>
            </w:r>
            <w:r>
              <w:t xml:space="preserve"> for at least the duration specified in the Request for Proposal (RFP) and must commit to maintain such quantity of gas in storage at all times during the obligation period;</w:t>
            </w:r>
          </w:p>
          <w:p w14:paraId="4ED3DCE0" w14:textId="52D5EFB8" w:rsidR="00BE1318" w:rsidRDefault="00BE1318" w:rsidP="003F6EA4">
            <w:pPr>
              <w:pStyle w:val="NormalArial"/>
              <w:numPr>
                <w:ilvl w:val="1"/>
                <w:numId w:val="35"/>
              </w:numPr>
              <w:spacing w:before="120" w:after="120"/>
              <w:ind w:left="316"/>
            </w:pPr>
            <w:r>
              <w:t xml:space="preserve">The Generation Entity (or an Affiliate) must either own, or have a Firm Gas Storage Agreement for, sufficient natural gas storage capacity for the offered Generation Resource to deliver the offered </w:t>
            </w:r>
            <w:r w:rsidR="006064B3">
              <w:t>MW</w:t>
            </w:r>
            <w:r>
              <w:t xml:space="preserve"> for at least the duration specified in the RFP;</w:t>
            </w:r>
          </w:p>
          <w:p w14:paraId="30CD6933" w14:textId="5219CD99" w:rsidR="00BE1318" w:rsidRDefault="00BE1318" w:rsidP="001E5804">
            <w:pPr>
              <w:pStyle w:val="NormalArial"/>
              <w:numPr>
                <w:ilvl w:val="1"/>
                <w:numId w:val="35"/>
              </w:numPr>
              <w:spacing w:before="120" w:after="120"/>
              <w:ind w:left="316"/>
            </w:pPr>
            <w:r>
              <w:t>The Generation Entity for the Generation Resource (or an Affiliate) must have entered into a Firm Transportation Agreement on a Qualifying Pipeline; and</w:t>
            </w:r>
          </w:p>
          <w:p w14:paraId="477DE7D1" w14:textId="42F135B5" w:rsidR="00BE1318" w:rsidRDefault="00BE1318" w:rsidP="001E5804">
            <w:pPr>
              <w:pStyle w:val="NormalArial"/>
              <w:numPr>
                <w:ilvl w:val="1"/>
                <w:numId w:val="35"/>
              </w:numPr>
              <w:spacing w:before="120" w:after="120"/>
              <w:ind w:left="316"/>
            </w:pPr>
            <w:r>
              <w:t xml:space="preserve">A number of ongoing compliance obligations must be satisfied, including a requirement that the Generation Entity for the FFSSR must provide a report to ERCOT with certain information and data if the FFSSR fails to deploy due to a Force Majeure Event. </w:t>
            </w:r>
          </w:p>
          <w:p w14:paraId="6A00AE95" w14:textId="5417593A" w:rsidR="0050211F" w:rsidRPr="00FB509B" w:rsidRDefault="00BE1318" w:rsidP="00BE1318">
            <w:pPr>
              <w:pStyle w:val="NormalArial"/>
              <w:spacing w:before="120" w:after="120"/>
            </w:pPr>
            <w:r>
              <w:t xml:space="preserve">Revisions in this NPRR also include categorizing certain information provided to ERCOT as Protected Information; adding definitions; and addressing requirements for recovery of replacement-fuel costs if ERCOT approves restocking of fuel after deployment of an FFSSR.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31F99041"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 w:shapeid="_x0000_i1037"/>
              </w:object>
            </w:r>
            <w:r w:rsidRPr="006629C8">
              <w:t xml:space="preserve">  </w:t>
            </w:r>
            <w:r>
              <w:rPr>
                <w:rFonts w:cs="Arial"/>
                <w:color w:val="000000"/>
              </w:rPr>
              <w:t>Addresses current operational issues.</w:t>
            </w:r>
          </w:p>
          <w:p w14:paraId="4353DC0D" w14:textId="5E87E6E6"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6ED23F9A"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14" o:title=""/>
                </v:shape>
                <w:control r:id="rId17" w:name="TextBox12" w:shapeid="_x0000_i1041"/>
              </w:object>
            </w:r>
            <w:r w:rsidRPr="006629C8">
              <w:t xml:space="preserve">  </w:t>
            </w:r>
            <w:r>
              <w:rPr>
                <w:iCs/>
                <w:kern w:val="24"/>
              </w:rPr>
              <w:t>Market efficiencies or enhancements</w:t>
            </w:r>
          </w:p>
          <w:p w14:paraId="0E922105" w14:textId="22C0BA67"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4" o:title=""/>
                </v:shape>
                <w:control r:id="rId18" w:name="TextBox13" w:shapeid="_x0000_i1043"/>
              </w:object>
            </w:r>
            <w:r w:rsidRPr="006629C8">
              <w:t xml:space="preserve">  </w:t>
            </w:r>
            <w:r>
              <w:rPr>
                <w:iCs/>
                <w:kern w:val="24"/>
              </w:rPr>
              <w:t>Administrative</w:t>
            </w:r>
          </w:p>
          <w:p w14:paraId="17096D73" w14:textId="23F9163B"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14" o:title=""/>
                </v:shape>
                <w:control r:id="rId19" w:name="TextBox14" w:shapeid="_x0000_i1045"/>
              </w:object>
            </w:r>
            <w:r w:rsidRPr="006629C8">
              <w:t xml:space="preserve">  </w:t>
            </w:r>
            <w:r>
              <w:rPr>
                <w:iCs/>
                <w:kern w:val="24"/>
              </w:rPr>
              <w:t>Regulatory requirements</w:t>
            </w:r>
          </w:p>
          <w:p w14:paraId="5FB89AD5" w14:textId="5F966721"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14" o:title=""/>
                </v:shape>
                <w:control r:id="rId20"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17EC7260" w14:textId="618C02B2" w:rsidR="00156EB5" w:rsidRDefault="00BE1318" w:rsidP="00156EB5">
            <w:pPr>
              <w:pStyle w:val="NormalArial"/>
              <w:spacing w:before="60" w:after="60"/>
            </w:pPr>
            <w:r>
              <w:t xml:space="preserve">FFSS is a product </w:t>
            </w:r>
            <w:r w:rsidR="00156EB5">
              <w:t>designed to assist in Generation Resource re</w:t>
            </w:r>
            <w:r w:rsidR="007F2515">
              <w:t>liability</w:t>
            </w:r>
            <w:r w:rsidR="00156EB5">
              <w:t xml:space="preserve"> in the event of a </w:t>
            </w:r>
            <w:r w:rsidR="00156EB5" w:rsidRPr="002B3A74">
              <w:t>natural gas curtailment or other fuel</w:t>
            </w:r>
            <w:r w:rsidR="007F2515">
              <w:t>-</w:t>
            </w:r>
            <w:r w:rsidR="00156EB5" w:rsidRPr="002B3A74">
              <w:t>supply disruption</w:t>
            </w:r>
            <w:r w:rsidR="00156EB5">
              <w:t>.</w:t>
            </w:r>
          </w:p>
          <w:p w14:paraId="43495FF1" w14:textId="03B8DA87" w:rsidR="007F1088" w:rsidRDefault="007F1088" w:rsidP="00DC22E7">
            <w:pPr>
              <w:pStyle w:val="NormalArial"/>
              <w:spacing w:before="60" w:after="60"/>
            </w:pPr>
            <w:r>
              <w:t>The e</w:t>
            </w:r>
            <w:r w:rsidR="00156EB5">
              <w:t xml:space="preserve">xpansion of the pool of Generation Resource that qualify to provide the service </w:t>
            </w:r>
            <w:r>
              <w:t>that is proposed in this NPRR balances the interests of</w:t>
            </w:r>
            <w:r w:rsidR="006064B3">
              <w:t>:</w:t>
            </w:r>
          </w:p>
          <w:p w14:paraId="0507723D" w14:textId="66570813" w:rsidR="007F1088" w:rsidRDefault="007F1088" w:rsidP="006064B3">
            <w:pPr>
              <w:pStyle w:val="NormalArial"/>
              <w:numPr>
                <w:ilvl w:val="0"/>
                <w:numId w:val="34"/>
              </w:numPr>
              <w:spacing w:before="60" w:after="60"/>
              <w:ind w:left="316"/>
            </w:pPr>
            <w:r>
              <w:t>Fostering</w:t>
            </w:r>
            <w:r w:rsidR="00156EB5">
              <w:t xml:space="preserve"> more competit</w:t>
            </w:r>
            <w:r>
              <w:t>ion</w:t>
            </w:r>
            <w:r w:rsidR="00156EB5">
              <w:t xml:space="preserve"> </w:t>
            </w:r>
            <w:r>
              <w:t xml:space="preserve">in </w:t>
            </w:r>
            <w:r w:rsidR="00156EB5">
              <w:t>offers and increas</w:t>
            </w:r>
            <w:r>
              <w:t>ing</w:t>
            </w:r>
            <w:r w:rsidR="00156EB5">
              <w:t xml:space="preserve"> the amount of capacity that can be procured</w:t>
            </w:r>
            <w:r w:rsidR="006064B3">
              <w:t>; and</w:t>
            </w:r>
          </w:p>
          <w:p w14:paraId="313E5647" w14:textId="4DD7CC35" w:rsidR="004B26B8" w:rsidRPr="00DC22E7" w:rsidRDefault="006064B3" w:rsidP="006064B3">
            <w:pPr>
              <w:pStyle w:val="NormalArial"/>
              <w:numPr>
                <w:ilvl w:val="0"/>
                <w:numId w:val="34"/>
              </w:numPr>
              <w:spacing w:before="60" w:after="60"/>
              <w:ind w:left="316"/>
            </w:pPr>
            <w:r>
              <w:t>M</w:t>
            </w:r>
            <w:r w:rsidR="007F1088">
              <w:t xml:space="preserve">aintaining requirements designed to mitigate </w:t>
            </w:r>
            <w:r w:rsidR="00446B6E">
              <w:t xml:space="preserve">failure </w:t>
            </w:r>
            <w:r w:rsidR="007F1088">
              <w:t>risk</w:t>
            </w:r>
            <w:r w:rsidR="00446B6E">
              <w:t>s</w:t>
            </w:r>
            <w:r w:rsidR="007F1088">
              <w:t xml:space="preserve"> and result in a high level of reliability.</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A21139">
        <w:trPr>
          <w:cantSplit/>
          <w:trHeight w:val="530"/>
        </w:trPr>
        <w:tc>
          <w:tcPr>
            <w:tcW w:w="10440" w:type="dxa"/>
            <w:gridSpan w:val="2"/>
            <w:tcBorders>
              <w:top w:val="single" w:sz="4" w:space="0" w:color="auto"/>
            </w:tcBorders>
            <w:shd w:val="clear" w:color="auto" w:fill="FFFFFF"/>
            <w:vAlign w:val="center"/>
          </w:tcPr>
          <w:p w14:paraId="66CEEEAA" w14:textId="01F3DC90" w:rsidR="008C4961" w:rsidRPr="00A21139" w:rsidRDefault="009A3772" w:rsidP="00A21139">
            <w:pPr>
              <w:pStyle w:val="Header"/>
              <w:jc w:val="center"/>
              <w:rPr>
                <w:rFonts w:ascii="Times New Roman" w:hAnsi="Times New Roman"/>
                <w:b w:val="0"/>
                <w:bCs w:val="0"/>
              </w:rPr>
            </w:pPr>
            <w:r>
              <w:t>Sponsor</w:t>
            </w:r>
          </w:p>
        </w:tc>
      </w:tr>
      <w:tr w:rsidR="009A3772" w14:paraId="18960E6E" w14:textId="77777777" w:rsidTr="00D176CF">
        <w:trPr>
          <w:cantSplit/>
          <w:trHeight w:val="432"/>
        </w:trPr>
        <w:tc>
          <w:tcPr>
            <w:tcW w:w="2880" w:type="dxa"/>
            <w:shd w:val="clear" w:color="auto" w:fill="FFFFFF"/>
            <w:vAlign w:val="center"/>
          </w:tcPr>
          <w:p w14:paraId="3D988A51" w14:textId="4EE36616" w:rsidR="008C4961" w:rsidRPr="00A21139" w:rsidRDefault="009A3772" w:rsidP="00A21139">
            <w:pPr>
              <w:pStyle w:val="Header"/>
              <w:rPr>
                <w:rFonts w:ascii="Times New Roman" w:hAnsi="Times New Roman"/>
                <w:b w:val="0"/>
                <w:bCs w:val="0"/>
              </w:rPr>
            </w:pPr>
            <w:r w:rsidRPr="00B93CA0">
              <w:rPr>
                <w:bCs w:val="0"/>
              </w:rPr>
              <w:t>Name</w:t>
            </w:r>
          </w:p>
        </w:tc>
        <w:tc>
          <w:tcPr>
            <w:tcW w:w="7560" w:type="dxa"/>
            <w:vAlign w:val="center"/>
          </w:tcPr>
          <w:p w14:paraId="1FFF1A06" w14:textId="5BCD9CD2" w:rsidR="009A3772" w:rsidRDefault="00DB0711">
            <w:pPr>
              <w:pStyle w:val="NormalArial"/>
            </w:pPr>
            <w:r>
              <w:t>Davida Dwyer</w:t>
            </w:r>
          </w:p>
        </w:tc>
      </w:tr>
      <w:tr w:rsidR="009A3772" w14:paraId="7FB64D61" w14:textId="77777777" w:rsidTr="00D176CF">
        <w:trPr>
          <w:cantSplit/>
          <w:trHeight w:val="432"/>
        </w:trPr>
        <w:tc>
          <w:tcPr>
            <w:tcW w:w="2880" w:type="dxa"/>
            <w:shd w:val="clear" w:color="auto" w:fill="FFFFFF"/>
            <w:vAlign w:val="center"/>
          </w:tcPr>
          <w:p w14:paraId="4FB458EB" w14:textId="35FFE888" w:rsidR="008C4961" w:rsidRPr="00A21139" w:rsidRDefault="009A3772" w:rsidP="00A21139">
            <w:pPr>
              <w:pStyle w:val="Header"/>
              <w:rPr>
                <w:bCs w:val="0"/>
              </w:rPr>
            </w:pPr>
            <w:r w:rsidRPr="00B93CA0">
              <w:rPr>
                <w:bCs w:val="0"/>
              </w:rPr>
              <w:t>E-mail Address</w:t>
            </w:r>
          </w:p>
        </w:tc>
        <w:tc>
          <w:tcPr>
            <w:tcW w:w="7560" w:type="dxa"/>
            <w:vAlign w:val="center"/>
          </w:tcPr>
          <w:p w14:paraId="54C409BC" w14:textId="338526FD" w:rsidR="009A3772" w:rsidRDefault="0006699C">
            <w:pPr>
              <w:pStyle w:val="NormalArial"/>
            </w:pPr>
            <w:hyperlink r:id="rId21" w:history="1">
              <w:r w:rsidR="00A21139" w:rsidRPr="00223985">
                <w:rPr>
                  <w:rStyle w:val="Hyperlink"/>
                </w:rPr>
                <w:t>Davida.Dwyer@ercot.com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1FA642AE" w:rsidR="009A3772" w:rsidRDefault="00DB0711">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81F4F04" w:rsidR="009A3772" w:rsidRDefault="007F2515">
            <w:pPr>
              <w:pStyle w:val="NormalArial"/>
            </w:pPr>
            <w:r>
              <w:t>512-225-7182</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504009BF" w:rsidR="009A3772" w:rsidRDefault="008C4961">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BCD8E63" w:rsidR="009A3772" w:rsidRPr="00D56D61" w:rsidRDefault="00582EA5">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BCC3BAC" w:rsidR="009A3772" w:rsidRPr="00D56D61" w:rsidRDefault="0006699C">
            <w:pPr>
              <w:pStyle w:val="NormalArial"/>
            </w:pPr>
            <w:hyperlink r:id="rId22" w:history="1">
              <w:r w:rsidR="00582EA5" w:rsidRPr="004D3B59">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CD44A55" w:rsidR="009A3772" w:rsidRDefault="00582EA5">
            <w:pPr>
              <w:pStyle w:val="NormalArial"/>
            </w:pPr>
            <w:r>
              <w:t>512-248-6464</w:t>
            </w:r>
          </w:p>
        </w:tc>
      </w:tr>
    </w:tbl>
    <w:p w14:paraId="66203B1B" w14:textId="30C8670A"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00467A" w:rsidRPr="009B3C56" w14:paraId="46F9E9DA" w14:textId="77777777" w:rsidTr="00B856D3">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B1543F" w14:textId="77777777" w:rsidR="0000467A" w:rsidRPr="009B3C56" w:rsidRDefault="0000467A" w:rsidP="00B856D3">
            <w:pPr>
              <w:tabs>
                <w:tab w:val="center" w:pos="4320"/>
                <w:tab w:val="right" w:pos="8640"/>
              </w:tabs>
              <w:jc w:val="center"/>
              <w:rPr>
                <w:rFonts w:ascii="Arial" w:hAnsi="Arial"/>
                <w:b/>
                <w:bCs/>
              </w:rPr>
            </w:pPr>
            <w:r w:rsidRPr="009B3C56">
              <w:rPr>
                <w:rFonts w:ascii="Arial" w:hAnsi="Arial"/>
                <w:b/>
                <w:bCs/>
              </w:rPr>
              <w:t>Market Rules Notes</w:t>
            </w:r>
          </w:p>
        </w:tc>
      </w:tr>
    </w:tbl>
    <w:p w14:paraId="7C8D187F" w14:textId="77777777" w:rsidR="0000467A" w:rsidRPr="0042316C" w:rsidRDefault="0000467A" w:rsidP="0000467A">
      <w:pPr>
        <w:tabs>
          <w:tab w:val="num" w:pos="0"/>
        </w:tabs>
        <w:spacing w:before="120"/>
        <w:rPr>
          <w:rFonts w:ascii="Arial" w:hAnsi="Arial" w:cs="Arial"/>
        </w:rPr>
      </w:pPr>
      <w:r w:rsidRPr="0042316C">
        <w:rPr>
          <w:rFonts w:ascii="Arial" w:hAnsi="Arial" w:cs="Arial"/>
        </w:rPr>
        <w:t>Please note that the following NPRR(s) also propose revisions to the following</w:t>
      </w:r>
    </w:p>
    <w:p w14:paraId="4BF1CB34" w14:textId="77777777" w:rsidR="0000467A" w:rsidRDefault="0000467A" w:rsidP="0000467A">
      <w:pPr>
        <w:tabs>
          <w:tab w:val="num" w:pos="0"/>
        </w:tabs>
        <w:spacing w:after="120"/>
        <w:rPr>
          <w:rFonts w:ascii="Arial" w:hAnsi="Arial" w:cs="Arial"/>
        </w:rPr>
      </w:pPr>
      <w:r w:rsidRPr="0042316C">
        <w:rPr>
          <w:rFonts w:ascii="Arial" w:hAnsi="Arial" w:cs="Arial"/>
        </w:rPr>
        <w:t>section(s):</w:t>
      </w:r>
    </w:p>
    <w:p w14:paraId="6B13B683" w14:textId="7A3C0042" w:rsidR="00C01816" w:rsidRDefault="00C01816" w:rsidP="00C01816">
      <w:pPr>
        <w:pStyle w:val="ListParagraph"/>
        <w:numPr>
          <w:ilvl w:val="0"/>
          <w:numId w:val="23"/>
        </w:numPr>
        <w:spacing w:before="120"/>
        <w:contextualSpacing w:val="0"/>
        <w:rPr>
          <w:rFonts w:ascii="Arial" w:hAnsi="Arial" w:cs="Arial"/>
        </w:rPr>
      </w:pPr>
      <w:r w:rsidRPr="005E2F15">
        <w:rPr>
          <w:rFonts w:ascii="Arial" w:hAnsi="Arial" w:cs="Arial"/>
        </w:rPr>
        <w:t>NPRR1</w:t>
      </w:r>
      <w:r>
        <w:rPr>
          <w:rFonts w:ascii="Arial" w:hAnsi="Arial" w:cs="Arial"/>
        </w:rPr>
        <w:t>067</w:t>
      </w:r>
      <w:r w:rsidRPr="005E2F15">
        <w:rPr>
          <w:rFonts w:ascii="Arial" w:hAnsi="Arial" w:cs="Arial"/>
        </w:rPr>
        <w:t xml:space="preserve">, </w:t>
      </w:r>
      <w:r w:rsidRPr="00C01816">
        <w:rPr>
          <w:rFonts w:ascii="Arial" w:hAnsi="Arial" w:cs="Arial"/>
        </w:rPr>
        <w:t>Market Entry Qualifications, Continued Participation Requirements, and Credit Risk Assessment</w:t>
      </w:r>
    </w:p>
    <w:p w14:paraId="6E4DA74A" w14:textId="77777777" w:rsidR="00C01816" w:rsidRPr="0000467A" w:rsidRDefault="00C01816" w:rsidP="00C01816">
      <w:pPr>
        <w:pStyle w:val="ListParagraph"/>
        <w:numPr>
          <w:ilvl w:val="1"/>
          <w:numId w:val="23"/>
        </w:numPr>
        <w:spacing w:after="120"/>
        <w:contextualSpacing w:val="0"/>
        <w:rPr>
          <w:rFonts w:ascii="Arial" w:hAnsi="Arial" w:cs="Arial"/>
        </w:rPr>
      </w:pPr>
      <w:r>
        <w:rPr>
          <w:rFonts w:ascii="Arial" w:hAnsi="Arial" w:cs="Arial"/>
        </w:rPr>
        <w:t>Section 1.3.1.1</w:t>
      </w:r>
    </w:p>
    <w:p w14:paraId="3E952870" w14:textId="39B8F39A" w:rsidR="00C01816" w:rsidRDefault="00C01816" w:rsidP="00C01816">
      <w:pPr>
        <w:pStyle w:val="ListParagraph"/>
        <w:numPr>
          <w:ilvl w:val="0"/>
          <w:numId w:val="23"/>
        </w:numPr>
        <w:spacing w:before="120"/>
        <w:contextualSpacing w:val="0"/>
        <w:rPr>
          <w:rFonts w:ascii="Arial" w:hAnsi="Arial" w:cs="Arial"/>
        </w:rPr>
      </w:pPr>
      <w:r w:rsidRPr="005E2F15">
        <w:rPr>
          <w:rFonts w:ascii="Arial" w:hAnsi="Arial" w:cs="Arial"/>
        </w:rPr>
        <w:t>NPRR1</w:t>
      </w:r>
      <w:r>
        <w:rPr>
          <w:rFonts w:ascii="Arial" w:hAnsi="Arial" w:cs="Arial"/>
        </w:rPr>
        <w:t>1</w:t>
      </w:r>
      <w:r w:rsidRPr="005E2F15">
        <w:rPr>
          <w:rFonts w:ascii="Arial" w:hAnsi="Arial" w:cs="Arial"/>
        </w:rPr>
        <w:t>6</w:t>
      </w:r>
      <w:r>
        <w:rPr>
          <w:rFonts w:ascii="Arial" w:hAnsi="Arial" w:cs="Arial"/>
        </w:rPr>
        <w:t>6</w:t>
      </w:r>
      <w:r w:rsidRPr="005E2F15">
        <w:rPr>
          <w:rFonts w:ascii="Arial" w:hAnsi="Arial" w:cs="Arial"/>
        </w:rPr>
        <w:t xml:space="preserve">, </w:t>
      </w:r>
      <w:r w:rsidRPr="00C01816">
        <w:rPr>
          <w:rFonts w:ascii="Arial" w:hAnsi="Arial" w:cs="Arial"/>
        </w:rPr>
        <w:t>Protected Information Status of DC Tie Schedule Information</w:t>
      </w:r>
    </w:p>
    <w:p w14:paraId="3D32051B" w14:textId="39E5224A" w:rsidR="00C01816" w:rsidRPr="0000467A" w:rsidRDefault="00C01816" w:rsidP="00C01816">
      <w:pPr>
        <w:pStyle w:val="ListParagraph"/>
        <w:numPr>
          <w:ilvl w:val="1"/>
          <w:numId w:val="23"/>
        </w:numPr>
        <w:spacing w:after="120"/>
        <w:contextualSpacing w:val="0"/>
        <w:rPr>
          <w:rFonts w:ascii="Arial" w:hAnsi="Arial" w:cs="Arial"/>
        </w:rPr>
      </w:pPr>
      <w:r>
        <w:rPr>
          <w:rFonts w:ascii="Arial" w:hAnsi="Arial" w:cs="Arial"/>
        </w:rPr>
        <w:t>Section 1.3.1.1</w:t>
      </w:r>
    </w:p>
    <w:p w14:paraId="160D6887" w14:textId="5A038B1E" w:rsidR="0000467A" w:rsidRDefault="0000467A" w:rsidP="0000467A">
      <w:pPr>
        <w:pStyle w:val="ListParagraph"/>
        <w:numPr>
          <w:ilvl w:val="0"/>
          <w:numId w:val="23"/>
        </w:numPr>
        <w:spacing w:before="120"/>
        <w:contextualSpacing w:val="0"/>
        <w:rPr>
          <w:rFonts w:ascii="Arial" w:hAnsi="Arial" w:cs="Arial"/>
        </w:rPr>
      </w:pPr>
      <w:r w:rsidRPr="005E2F15">
        <w:rPr>
          <w:rFonts w:ascii="Arial" w:hAnsi="Arial" w:cs="Arial"/>
        </w:rPr>
        <w:t>NPRR1</w:t>
      </w:r>
      <w:r>
        <w:rPr>
          <w:rFonts w:ascii="Arial" w:hAnsi="Arial" w:cs="Arial"/>
        </w:rPr>
        <w:t>1</w:t>
      </w:r>
      <w:r w:rsidRPr="005E2F15">
        <w:rPr>
          <w:rFonts w:ascii="Arial" w:hAnsi="Arial" w:cs="Arial"/>
        </w:rPr>
        <w:t xml:space="preserve">67, </w:t>
      </w:r>
      <w:r w:rsidRPr="0000467A">
        <w:rPr>
          <w:rFonts w:ascii="Arial" w:hAnsi="Arial" w:cs="Arial"/>
        </w:rPr>
        <w:t>Improvements to Firm Fuel Supply Service Based on Lessons Learned</w:t>
      </w:r>
    </w:p>
    <w:p w14:paraId="04742DBF" w14:textId="49DB5F2E" w:rsidR="0000467A" w:rsidRDefault="0000467A" w:rsidP="0000467A">
      <w:pPr>
        <w:pStyle w:val="ListParagraph"/>
        <w:numPr>
          <w:ilvl w:val="1"/>
          <w:numId w:val="23"/>
        </w:numPr>
        <w:contextualSpacing w:val="0"/>
        <w:rPr>
          <w:rFonts w:ascii="Arial" w:hAnsi="Arial" w:cs="Arial"/>
        </w:rPr>
      </w:pPr>
      <w:r>
        <w:rPr>
          <w:rFonts w:ascii="Arial" w:hAnsi="Arial" w:cs="Arial"/>
        </w:rPr>
        <w:t>Section 3.14.5</w:t>
      </w:r>
    </w:p>
    <w:p w14:paraId="7FDF3D0D" w14:textId="4CCA8C7B" w:rsidR="0000467A" w:rsidRDefault="0000467A" w:rsidP="0000467A">
      <w:pPr>
        <w:pStyle w:val="ListParagraph"/>
        <w:numPr>
          <w:ilvl w:val="1"/>
          <w:numId w:val="23"/>
        </w:numPr>
        <w:contextualSpacing w:val="0"/>
        <w:rPr>
          <w:rFonts w:ascii="Arial" w:hAnsi="Arial" w:cs="Arial"/>
        </w:rPr>
      </w:pPr>
      <w:r>
        <w:rPr>
          <w:rFonts w:ascii="Arial" w:hAnsi="Arial" w:cs="Arial"/>
        </w:rPr>
        <w:t>Section 6.6.14.1</w:t>
      </w:r>
    </w:p>
    <w:p w14:paraId="71D6F3E5" w14:textId="56AC0854" w:rsidR="0000467A" w:rsidRPr="0000467A" w:rsidRDefault="0000467A" w:rsidP="0000467A">
      <w:pPr>
        <w:pStyle w:val="ListParagraph"/>
        <w:numPr>
          <w:ilvl w:val="1"/>
          <w:numId w:val="23"/>
        </w:numPr>
        <w:spacing w:after="120"/>
        <w:contextualSpacing w:val="0"/>
        <w:rPr>
          <w:rFonts w:ascii="Arial" w:hAnsi="Arial" w:cs="Arial"/>
        </w:rPr>
      </w:pPr>
      <w:r>
        <w:rPr>
          <w:rFonts w:ascii="Arial" w:hAnsi="Arial" w:cs="Arial"/>
        </w:rPr>
        <w:lastRenderedPageBreak/>
        <w:t>Section 8.1.1.2.1.6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AB074BD" w14:textId="77777777" w:rsidR="00BE7BEC" w:rsidRDefault="00BE7BEC" w:rsidP="00BE7BEC">
      <w:pPr>
        <w:pStyle w:val="H4"/>
      </w:pPr>
      <w:bookmarkStart w:id="0" w:name="_Toc141685007"/>
      <w:bookmarkStart w:id="1" w:name="_Toc73088718"/>
      <w:bookmarkStart w:id="2" w:name="_Toc141685008"/>
      <w:bookmarkStart w:id="3" w:name="_Toc73088719"/>
      <w:bookmarkStart w:id="4" w:name="_Toc73847662"/>
      <w:bookmarkStart w:id="5" w:name="_Toc118224377"/>
      <w:bookmarkStart w:id="6" w:name="_Toc118909445"/>
      <w:bookmarkStart w:id="7" w:name="_Toc205190238"/>
      <w:bookmarkStart w:id="8" w:name="_Toc112226227"/>
      <w:bookmarkStart w:id="9" w:name="_Toc116564828"/>
      <w:commentRangeStart w:id="10"/>
      <w:r>
        <w:t>1.3.1.1</w:t>
      </w:r>
      <w:commentRangeEnd w:id="10"/>
      <w:r w:rsidR="00635539">
        <w:rPr>
          <w:rStyle w:val="CommentReference"/>
          <w:b w:val="0"/>
          <w:bCs w:val="0"/>
          <w:snapToGrid/>
        </w:rPr>
        <w:commentReference w:id="10"/>
      </w:r>
      <w:r>
        <w:tab/>
        <w:t>Items Considered Protected Information</w:t>
      </w:r>
      <w:bookmarkEnd w:id="0"/>
      <w:bookmarkEnd w:id="1"/>
      <w:r>
        <w:t xml:space="preserve"> </w:t>
      </w:r>
    </w:p>
    <w:p w14:paraId="0E7B72D2" w14:textId="77777777" w:rsidR="00BE7BEC" w:rsidRDefault="00BE7BEC" w:rsidP="00BE7BEC">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30F094F1" w14:textId="77777777" w:rsidR="00BE7BEC" w:rsidRDefault="00BE7BEC" w:rsidP="00BE7BEC">
      <w:pPr>
        <w:pStyle w:val="List"/>
        <w:ind w:left="1440"/>
      </w:pPr>
      <w:r>
        <w:t>(a)</w:t>
      </w:r>
      <w:r>
        <w:tab/>
        <w:t>Base Points, as calculated by ERCOT.  The Protected Information status of this information shall expire 60 days after the applicable Operating Day;</w:t>
      </w:r>
    </w:p>
    <w:p w14:paraId="188EB34D" w14:textId="77777777" w:rsidR="00BE7BEC" w:rsidRDefault="00BE7BEC" w:rsidP="00BE7BEC">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35814AF8" w14:textId="77777777" w:rsidR="00BE7BEC" w:rsidRDefault="00BE7BEC" w:rsidP="00D00498">
      <w:pPr>
        <w:pStyle w:val="List2"/>
        <w:ind w:left="2160"/>
      </w:pPr>
      <w:r w:rsidRPr="00D81B49">
        <w:t>(i)</w:t>
      </w:r>
      <w:r w:rsidRPr="00D81B49">
        <w:tab/>
        <w:t>Ancillary Service Offers by Operating Hour for each Resource for all Ancillary Services submitted for the Day-Ahead Market (DAM) or any Supplemental Ancillary Services Market (SASM);</w:t>
      </w:r>
    </w:p>
    <w:p w14:paraId="3C25D633" w14:textId="77777777" w:rsidR="00BE7BEC" w:rsidRDefault="00BE7BEC" w:rsidP="00D00498">
      <w:pPr>
        <w:pStyle w:val="List2"/>
        <w:ind w:left="2160"/>
      </w:pPr>
      <w:r w:rsidRPr="00D81B49">
        <w:t>(ii)</w:t>
      </w:r>
      <w:r w:rsidRPr="00D81B49">
        <w:tab/>
        <w:t>The quantity of Ancillary Service offered by Operating Hour for each Resource for all Ancillary Service submitted for the DAM or any SASM; and</w:t>
      </w:r>
    </w:p>
    <w:p w14:paraId="12972EA8" w14:textId="77777777" w:rsidR="00BE7BEC" w:rsidRDefault="00BE7BEC" w:rsidP="00D00498">
      <w:pPr>
        <w:pStyle w:val="List2"/>
        <w:ind w:left="2160"/>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E7BEC" w14:paraId="26A4F13D" w14:textId="77777777" w:rsidTr="00D50191">
        <w:tc>
          <w:tcPr>
            <w:tcW w:w="9332" w:type="dxa"/>
            <w:tcBorders>
              <w:top w:val="single" w:sz="4" w:space="0" w:color="auto"/>
              <w:left w:val="single" w:sz="4" w:space="0" w:color="auto"/>
              <w:bottom w:val="single" w:sz="4" w:space="0" w:color="auto"/>
              <w:right w:val="single" w:sz="4" w:space="0" w:color="auto"/>
            </w:tcBorders>
            <w:shd w:val="clear" w:color="auto" w:fill="D9D9D9"/>
          </w:tcPr>
          <w:p w14:paraId="4CE5AB7D" w14:textId="77777777" w:rsidR="00BE7BEC" w:rsidRDefault="00BE7BEC" w:rsidP="00D50191">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21F0A6B0" w14:textId="77777777" w:rsidR="00BE7BEC" w:rsidRPr="00FF4889" w:rsidRDefault="00BE7BEC" w:rsidP="00D50191">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28378455" w14:textId="77777777" w:rsidR="00BE7BEC" w:rsidRPr="00FF4889" w:rsidRDefault="00BE7BEC" w:rsidP="00D50191">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74DC74E9" w14:textId="77777777" w:rsidR="00BE7BEC" w:rsidRPr="00FF4889" w:rsidRDefault="00BE7BEC" w:rsidP="00D50191">
            <w:pPr>
              <w:spacing w:after="240"/>
              <w:ind w:left="2160" w:hanging="720"/>
            </w:pPr>
            <w:r w:rsidRPr="00FF4889">
              <w:lastRenderedPageBreak/>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487E0C26" w14:textId="77777777" w:rsidR="00BE7BEC" w:rsidRPr="005901EB" w:rsidRDefault="00BE7BEC" w:rsidP="00D50191">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0C76610" w14:textId="77777777" w:rsidR="00BE7BEC" w:rsidRDefault="00BE7BEC" w:rsidP="00BE7BEC">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1CA3306F" w14:textId="77777777" w:rsidR="00BE7BEC" w:rsidRDefault="00BE7BEC" w:rsidP="00BE7BEC">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3B85C3C7" w14:textId="77777777" w:rsidR="00BE7BEC" w:rsidRDefault="00BE7BEC" w:rsidP="00BE7BEC">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15B47EA4" w14:textId="77777777" w:rsidR="00BE7BEC" w:rsidRDefault="00BE7BEC" w:rsidP="00BE7BEC">
      <w:pPr>
        <w:spacing w:after="240"/>
        <w:ind w:left="2880" w:hanging="720"/>
      </w:pPr>
      <w:r>
        <w:t>(B)</w:t>
      </w:r>
      <w:r>
        <w:tab/>
        <w:t>The Resource’s fuel type;</w:t>
      </w:r>
    </w:p>
    <w:p w14:paraId="486B08C8" w14:textId="77777777" w:rsidR="00BE7BEC" w:rsidRDefault="00BE7BEC" w:rsidP="00BE7BEC">
      <w:pPr>
        <w:spacing w:after="240"/>
        <w:ind w:left="2880" w:hanging="720"/>
      </w:pPr>
      <w:r>
        <w:t>(C)</w:t>
      </w:r>
      <w:r>
        <w:tab/>
        <w:t xml:space="preserve">The type of Outage or derate; </w:t>
      </w:r>
    </w:p>
    <w:p w14:paraId="4D3CCB21" w14:textId="77777777" w:rsidR="00BE7BEC" w:rsidRDefault="00BE7BEC" w:rsidP="00BE7BEC">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30498F19" w14:textId="77777777" w:rsidR="00BE7BEC" w:rsidRDefault="00BE7BEC" w:rsidP="00BE7BEC">
      <w:pPr>
        <w:spacing w:after="240"/>
        <w:ind w:left="2880" w:hanging="720"/>
      </w:pPr>
      <w:r>
        <w:t>(E)</w:t>
      </w:r>
      <w:r>
        <w:tab/>
        <w:t>T</w:t>
      </w:r>
      <w:r w:rsidRPr="00CF4639">
        <w:t xml:space="preserve">he </w:t>
      </w:r>
      <w:r>
        <w:t>Resource’s applicable Seasonal net maximum sustainable rating;</w:t>
      </w:r>
    </w:p>
    <w:p w14:paraId="11039152" w14:textId="77777777" w:rsidR="00BE7BEC" w:rsidRDefault="00BE7BEC" w:rsidP="00BE7BEC">
      <w:pPr>
        <w:spacing w:after="240"/>
        <w:ind w:left="2880" w:hanging="720"/>
      </w:pPr>
      <w:r>
        <w:t>(F)</w:t>
      </w:r>
      <w:r>
        <w:tab/>
        <w:t xml:space="preserve">The available and </w:t>
      </w:r>
      <w:proofErr w:type="spellStart"/>
      <w:r>
        <w:t>outaged</w:t>
      </w:r>
      <w:proofErr w:type="spellEnd"/>
      <w:r>
        <w:t xml:space="preserve"> MW during the Outage or derate</w:t>
      </w:r>
      <w:r w:rsidRPr="00CF4639">
        <w:t xml:space="preserve">; and </w:t>
      </w:r>
    </w:p>
    <w:p w14:paraId="50EAA518" w14:textId="77777777" w:rsidR="00BE7BEC" w:rsidRDefault="00BE7BEC" w:rsidP="00BE7BEC">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54CC6D4C" w14:textId="77777777" w:rsidR="00BE7BEC" w:rsidRPr="003666A3" w:rsidRDefault="00BE7BEC" w:rsidP="00BE7BEC">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4189E5CF" w14:textId="77777777" w:rsidR="00BE7BEC" w:rsidRDefault="00BE7BEC" w:rsidP="00BE7BEC">
      <w:pPr>
        <w:spacing w:after="240"/>
        <w:ind w:left="2160" w:hanging="720"/>
      </w:pPr>
      <w:r>
        <w:lastRenderedPageBreak/>
        <w:t>(iii)</w:t>
      </w:r>
      <w:r>
        <w:tab/>
        <w:t xml:space="preserve">For all other information, the Protected Information status shall expire </w:t>
      </w:r>
      <w:r w:rsidRPr="00827492">
        <w:t>60 days after the applicable Operating Day;</w:t>
      </w:r>
    </w:p>
    <w:p w14:paraId="624210F0" w14:textId="77777777" w:rsidR="00BE7BEC" w:rsidRDefault="00BE7BEC" w:rsidP="00BE7BEC">
      <w:pPr>
        <w:pStyle w:val="List"/>
        <w:ind w:left="1440"/>
      </w:pPr>
      <w:r>
        <w:t>(d)</w:t>
      </w:r>
      <w:r>
        <w:tab/>
        <w:t>Current Operating Plans (COPs).  The Protected Information status of this information shall expire 60 days after the applicable Operating Day;</w:t>
      </w:r>
    </w:p>
    <w:p w14:paraId="1B909FC1" w14:textId="77777777" w:rsidR="00BE7BEC" w:rsidRDefault="00BE7BEC" w:rsidP="00BE7BEC">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164D7D6B" w14:textId="77777777" w:rsidR="00BE7BEC" w:rsidRDefault="00BE7BEC" w:rsidP="00BE7BEC">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E7BEC" w14:paraId="2DE34924" w14:textId="77777777" w:rsidTr="00D50191">
        <w:tc>
          <w:tcPr>
            <w:tcW w:w="9558" w:type="dxa"/>
            <w:tcBorders>
              <w:top w:val="single" w:sz="4" w:space="0" w:color="auto"/>
              <w:left w:val="single" w:sz="4" w:space="0" w:color="auto"/>
              <w:bottom w:val="single" w:sz="4" w:space="0" w:color="auto"/>
              <w:right w:val="single" w:sz="4" w:space="0" w:color="auto"/>
            </w:tcBorders>
            <w:shd w:val="clear" w:color="auto" w:fill="D9D9D9"/>
          </w:tcPr>
          <w:p w14:paraId="35D11E3B" w14:textId="77777777" w:rsidR="00BE7BEC" w:rsidRDefault="00BE7BEC" w:rsidP="00D50191">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3281854A" w14:textId="77777777" w:rsidR="00BE7BEC" w:rsidRPr="005901EB" w:rsidRDefault="00BE7BEC" w:rsidP="00D50191">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0379BB14" w14:textId="77777777" w:rsidR="00BE7BEC" w:rsidRDefault="00BE7BEC" w:rsidP="00BE7BEC">
      <w:pPr>
        <w:pStyle w:val="List"/>
        <w:spacing w:before="240"/>
        <w:ind w:left="14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700AAF4D" w14:textId="77777777" w:rsidR="00BE7BEC" w:rsidRDefault="00BE7BEC" w:rsidP="00BE7BEC">
      <w:pPr>
        <w:pStyle w:val="List"/>
        <w:ind w:left="1440"/>
      </w:pPr>
      <w:r>
        <w:t>(h)</w:t>
      </w:r>
      <w:r>
        <w:tab/>
        <w:t>Raw and Adjusted Metered Load (AML) data (demand and energy) identifiable to:</w:t>
      </w:r>
    </w:p>
    <w:p w14:paraId="64F41049" w14:textId="77777777" w:rsidR="00BE7BEC" w:rsidRDefault="00BE7BEC" w:rsidP="00BE7BEC">
      <w:pPr>
        <w:pStyle w:val="List"/>
        <w:ind w:left="2160"/>
      </w:pPr>
      <w:r>
        <w:t>(i)</w:t>
      </w:r>
      <w:r>
        <w:tab/>
        <w:t>A specific QSE or Load Serving Entity (LSE).  The Protected Information status of this information shall expire 180 days after the applicable Operating Day; or</w:t>
      </w:r>
    </w:p>
    <w:p w14:paraId="0221AF58" w14:textId="77777777" w:rsidR="00BE7BEC" w:rsidRDefault="00BE7BEC" w:rsidP="00BE7BEC">
      <w:pPr>
        <w:pStyle w:val="List"/>
        <w:ind w:left="1440" w:firstLine="0"/>
      </w:pPr>
      <w:r>
        <w:t>(ii)</w:t>
      </w:r>
      <w:r>
        <w:tab/>
        <w:t>A specific Customer or Electric Service Identifier</w:t>
      </w:r>
      <w:r w:rsidRPr="00F77F4E">
        <w:t xml:space="preserve"> </w:t>
      </w:r>
      <w:r>
        <w:t>(ESI ID);</w:t>
      </w:r>
    </w:p>
    <w:p w14:paraId="615068E1" w14:textId="77777777" w:rsidR="00BE7BEC" w:rsidRDefault="00BE7BEC" w:rsidP="00BE7BEC">
      <w:pPr>
        <w:pStyle w:val="List"/>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64D47C7F" w14:textId="77777777" w:rsidR="00BE7BEC" w:rsidRDefault="00BE7BEC" w:rsidP="00BE7BEC">
      <w:pPr>
        <w:pStyle w:val="List"/>
        <w:ind w:left="1440"/>
      </w:pPr>
      <w:r>
        <w:t>(j)</w:t>
      </w:r>
      <w:r>
        <w:tab/>
        <w:t>Settlement Statements and Invoices identifiable to a specific QSE.  The Protected Information status of this information shall expire 180 days after the applicable Operating Day;</w:t>
      </w:r>
    </w:p>
    <w:p w14:paraId="46B8EF2D" w14:textId="77777777" w:rsidR="00BE7BEC" w:rsidRDefault="00BE7BEC" w:rsidP="00BE7BEC">
      <w:pPr>
        <w:pStyle w:val="List"/>
        <w:ind w:left="1440"/>
      </w:pPr>
      <w:r>
        <w:t>(k)</w:t>
      </w:r>
      <w:r>
        <w:tab/>
        <w:t>Number of ESI IDs identifiable to a specific LSE.  The Protected Information status of this information shall expire 365 days after the applicable Operating Day;</w:t>
      </w:r>
    </w:p>
    <w:p w14:paraId="3FBC5F6C" w14:textId="77777777" w:rsidR="00BE7BEC" w:rsidRDefault="00BE7BEC" w:rsidP="00BE7BEC">
      <w:pPr>
        <w:pStyle w:val="List"/>
        <w:ind w:left="1440"/>
      </w:pPr>
      <w:r>
        <w:lastRenderedPageBreak/>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C778C1">
        <w:t>1.3.1.4, Expiration of Protected Information Status</w:t>
      </w:r>
      <w:r>
        <w:t>;</w:t>
      </w:r>
    </w:p>
    <w:p w14:paraId="38A5966A" w14:textId="77777777" w:rsidR="00BE7BEC" w:rsidRDefault="00BE7BEC" w:rsidP="00BE7BEC">
      <w:pPr>
        <w:pStyle w:val="List"/>
        <w:ind w:left="1440"/>
      </w:pPr>
      <w:r>
        <w:t>(m)</w:t>
      </w:r>
      <w:r>
        <w:tab/>
        <w:t>Resource-specific costs, design and engineering data, including such data submitted in connection with a verifiable cost appeal;</w:t>
      </w:r>
    </w:p>
    <w:p w14:paraId="438834BA" w14:textId="77777777" w:rsidR="00BE7BEC" w:rsidRDefault="00BE7BEC" w:rsidP="00BE7BEC">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5B5BA3B4" w14:textId="77777777" w:rsidR="00BE7BEC" w:rsidRDefault="00BE7BEC" w:rsidP="00BE7BEC">
      <w:pPr>
        <w:pStyle w:val="List2"/>
        <w:ind w:left="2160"/>
      </w:pPr>
      <w:r>
        <w:t>(i)</w:t>
      </w:r>
      <w:r>
        <w:tab/>
        <w:t>The Protected Information status of the identities of CRR bidders that become CRR Owners and the number and type of CRRs that they each own shall expire at the end of the CRR Auction in which the CRRs were first sold; and</w:t>
      </w:r>
    </w:p>
    <w:p w14:paraId="65A40BF3" w14:textId="77777777" w:rsidR="00BE7BEC" w:rsidRDefault="00BE7BEC" w:rsidP="00BE7BEC">
      <w:pPr>
        <w:pStyle w:val="List2"/>
        <w:ind w:left="2160"/>
      </w:pPr>
      <w:r>
        <w:t>(ii)</w:t>
      </w:r>
      <w:r>
        <w:tab/>
        <w:t>The Protected Information status of all other CRR information identified above in item (n) shall expire six months after the end of the year in which the CRR was effective.</w:t>
      </w:r>
    </w:p>
    <w:p w14:paraId="616B6821" w14:textId="77777777" w:rsidR="00BE7BEC" w:rsidRDefault="00BE7BEC" w:rsidP="00BE7BEC">
      <w:pPr>
        <w:pStyle w:val="List"/>
        <w:ind w:left="1440"/>
      </w:pPr>
      <w:r>
        <w:t>(o)</w:t>
      </w:r>
      <w:r>
        <w:tab/>
        <w:t>Renewable Energy Credit (REC) account balances.  The Protected Information status of this information shall expire three years after the REC Settlement period ends;</w:t>
      </w:r>
    </w:p>
    <w:p w14:paraId="7086A7AE" w14:textId="77777777" w:rsidR="00BE7BEC" w:rsidRDefault="00BE7BEC" w:rsidP="00BE7BEC">
      <w:pPr>
        <w:pStyle w:val="List"/>
        <w:ind w:left="1440"/>
      </w:pPr>
      <w:r>
        <w:t>(p)</w:t>
      </w:r>
      <w:r>
        <w:tab/>
        <w:t>Credit limits identifiable to a specific QSE;</w:t>
      </w:r>
    </w:p>
    <w:p w14:paraId="78DBBB6A" w14:textId="77777777" w:rsidR="00BE7BEC" w:rsidRDefault="00BE7BEC" w:rsidP="00BE7BEC">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20B1BF6E" w14:textId="77777777" w:rsidR="00BE7BEC" w:rsidRDefault="00BE7BEC" w:rsidP="00BE7BEC">
      <w:pPr>
        <w:pStyle w:val="List"/>
        <w:ind w:left="1440"/>
      </w:pPr>
      <w:r>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5E09A46B" w14:textId="77777777" w:rsidR="00BE7BEC" w:rsidRDefault="00BE7BEC" w:rsidP="00BE7BEC">
      <w:pPr>
        <w:pStyle w:val="List"/>
        <w:ind w:left="1440"/>
      </w:pPr>
      <w:r>
        <w:lastRenderedPageBreak/>
        <w:t>(s)</w:t>
      </w:r>
      <w:r>
        <w:tab/>
        <w:t>Any software, products of software, or other vendor information that ERCOT is required to keep confidential under its agreements;</w:t>
      </w:r>
    </w:p>
    <w:p w14:paraId="32F58552" w14:textId="77777777" w:rsidR="00BE7BEC" w:rsidRDefault="00BE7BEC" w:rsidP="00BE7BEC">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E7BEC" w14:paraId="7CD9D4B1" w14:textId="77777777" w:rsidTr="00D50191">
        <w:tc>
          <w:tcPr>
            <w:tcW w:w="9558" w:type="dxa"/>
            <w:tcBorders>
              <w:top w:val="single" w:sz="4" w:space="0" w:color="auto"/>
              <w:left w:val="single" w:sz="4" w:space="0" w:color="auto"/>
              <w:bottom w:val="single" w:sz="4" w:space="0" w:color="auto"/>
              <w:right w:val="single" w:sz="4" w:space="0" w:color="auto"/>
            </w:tcBorders>
            <w:shd w:val="clear" w:color="auto" w:fill="D9D9D9"/>
          </w:tcPr>
          <w:p w14:paraId="10087C93" w14:textId="77777777" w:rsidR="00BE7BEC" w:rsidRDefault="00BE7BEC" w:rsidP="00D50191">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09FC874" w14:textId="77777777" w:rsidR="00BE7BEC" w:rsidRPr="005901EB" w:rsidRDefault="00BE7BEC" w:rsidP="00D50191">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4BC1803D" w14:textId="77777777" w:rsidR="00BE7BEC" w:rsidRDefault="00BE7BEC" w:rsidP="00BE7BEC">
      <w:pPr>
        <w:pStyle w:val="List"/>
        <w:spacing w:before="240"/>
        <w:ind w:left="1440"/>
      </w:pPr>
      <w:r>
        <w:t>(u)</w:t>
      </w:r>
      <w:r>
        <w:tab/>
        <w:t xml:space="preserve">Direct Current Tie (DC Tie) Schedule information.  </w:t>
      </w:r>
      <w:r w:rsidRPr="00BC54CE">
        <w:t>The Protected Information status of this information shall expire 60 days after the applicable Operating Day</w:t>
      </w:r>
      <w:r>
        <w:t xml:space="preserve">; </w:t>
      </w:r>
    </w:p>
    <w:p w14:paraId="59617A67" w14:textId="77777777" w:rsidR="00BE7BEC" w:rsidRDefault="00BE7BEC" w:rsidP="00BE7BEC">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0BA19DE2" w14:textId="77777777" w:rsidR="00BE7BEC" w:rsidRDefault="00BE7BEC" w:rsidP="00BE7BEC">
      <w:pPr>
        <w:pStyle w:val="List2"/>
        <w:ind w:firstLine="0"/>
      </w:pPr>
      <w:r>
        <w:t>(i)</w:t>
      </w:r>
      <w:r>
        <w:tab/>
        <w:t xml:space="preserve">PUCT Substantive Rules on performance measure reporting; </w:t>
      </w:r>
    </w:p>
    <w:p w14:paraId="5232A01F" w14:textId="77777777" w:rsidR="00BE7BEC" w:rsidRDefault="00BE7BEC" w:rsidP="00BE7BEC">
      <w:pPr>
        <w:pStyle w:val="List2"/>
        <w:ind w:firstLine="0"/>
      </w:pPr>
      <w:r>
        <w:t>(ii)</w:t>
      </w:r>
      <w:r>
        <w:tab/>
        <w:t xml:space="preserve">These Protocols or Other Binding Documents; or </w:t>
      </w:r>
    </w:p>
    <w:p w14:paraId="7B35A7DD" w14:textId="77777777" w:rsidR="00BE7BEC" w:rsidRDefault="00BE7BEC" w:rsidP="00BE7BEC">
      <w:pPr>
        <w:pStyle w:val="List2"/>
        <w:ind w:left="2160"/>
      </w:pPr>
      <w:r>
        <w:t>(iii)</w:t>
      </w:r>
      <w:r>
        <w:tab/>
        <w:t>Any Technical Advisory Committee (TAC)-approved reporting requirements;</w:t>
      </w:r>
    </w:p>
    <w:p w14:paraId="5475CAFC" w14:textId="77777777" w:rsidR="00BE7BEC" w:rsidRDefault="00BE7BEC" w:rsidP="00BE7BEC">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45F90F92" w14:textId="77777777" w:rsidR="00BE7BEC" w:rsidRDefault="00BE7BEC" w:rsidP="00BE7BEC">
      <w:pPr>
        <w:pStyle w:val="List"/>
        <w:ind w:left="1440"/>
      </w:pPr>
      <w:r>
        <w:t>(x)</w:t>
      </w:r>
      <w:r>
        <w:tab/>
        <w:t>Information provided by Entities under Section 10.3.2.4, Reporting of Net Generation Capacity;</w:t>
      </w:r>
    </w:p>
    <w:p w14:paraId="7ED72EB3" w14:textId="77777777" w:rsidR="00BE7BEC" w:rsidRDefault="00BE7BEC" w:rsidP="00BE7BEC">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202780FD" w14:textId="77777777" w:rsidR="00BE7BEC" w:rsidRDefault="00BE7BEC" w:rsidP="00BE7BEC">
      <w:pPr>
        <w:pStyle w:val="List"/>
        <w:ind w:left="1440"/>
      </w:pPr>
      <w:r>
        <w:t>(z)</w:t>
      </w:r>
      <w:r>
        <w:tab/>
        <w:t xml:space="preserve">Non-public financial information provided by a Counter-Party to ERCOT pursuant to meeting its credit qualification requirements as well as the QSE’s form of credit support; </w:t>
      </w:r>
    </w:p>
    <w:p w14:paraId="268C3C68" w14:textId="77777777" w:rsidR="00BE7BEC" w:rsidRPr="00C778C1" w:rsidRDefault="00BE7BEC" w:rsidP="00BE7BEC">
      <w:pPr>
        <w:pStyle w:val="List"/>
        <w:ind w:left="1440"/>
      </w:pPr>
      <w:r>
        <w:lastRenderedPageBreak/>
        <w:t>(aa)</w:t>
      </w:r>
      <w:r>
        <w:tab/>
      </w:r>
      <w:r w:rsidRPr="00C778C1">
        <w:t>ESI ID, identity of Retail Electric Provider (REP), and MWh consumption associated with transmission-level Customers that wish to have their Load excluded from the Renewable Portfolio Standard (RPS) calculation consistent with Section 14.5.3, End-Use Customers, and subsection (j) of P.U.C. Subst. R. 25.173, Goal for Renewable Energy;</w:t>
      </w:r>
    </w:p>
    <w:p w14:paraId="6CF63B18" w14:textId="77777777" w:rsidR="00BE7BEC" w:rsidRPr="00C778C1" w:rsidRDefault="00BE7BEC" w:rsidP="00BE7BEC">
      <w:pPr>
        <w:pStyle w:val="List"/>
        <w:ind w:left="1440"/>
      </w:pPr>
      <w:r w:rsidRPr="00C778C1">
        <w:t>(bb)</w:t>
      </w:r>
      <w:r w:rsidRPr="00C778C1">
        <w:tab/>
        <w:t xml:space="preserve">Emergency operations plans submitted pursuant to </w:t>
      </w:r>
      <w:r>
        <w:t xml:space="preserve">P.U.C. </w:t>
      </w:r>
      <w:r w:rsidRPr="00C778C1">
        <w:t>Subst. R.</w:t>
      </w:r>
      <w:r>
        <w:t xml:space="preserve"> 25.53, </w:t>
      </w:r>
      <w:r w:rsidRPr="0086057C">
        <w:t>Electric Service Emergency Operations Plans</w:t>
      </w:r>
      <w:r w:rsidRPr="00C778C1">
        <w:t xml:space="preserve">; </w:t>
      </w:r>
    </w:p>
    <w:p w14:paraId="3D45F557" w14:textId="77777777" w:rsidR="00BE7BEC" w:rsidRPr="00C778C1" w:rsidRDefault="00BE7BEC" w:rsidP="00BE7BEC">
      <w:pPr>
        <w:pStyle w:val="List"/>
        <w:ind w:left="1440"/>
      </w:pPr>
      <w:r w:rsidRPr="00C778C1">
        <w:t>(cc)</w:t>
      </w:r>
      <w:r w:rsidRPr="007335BC">
        <w:tab/>
      </w:r>
      <w:r w:rsidRPr="000C1EE9">
        <w:t xml:space="preserve">Information provided by a Counter-Party under Section 16.16.3, </w:t>
      </w:r>
      <w:r w:rsidRPr="00C778C1">
        <w:t>Verification of Risk Management Framework;</w:t>
      </w:r>
    </w:p>
    <w:p w14:paraId="3FE1DA8E" w14:textId="77777777" w:rsidR="00BE7BEC" w:rsidRDefault="00BE7BEC" w:rsidP="00BE7BEC">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568A4C28" w14:textId="77777777" w:rsidR="00BE7BEC" w:rsidRDefault="00BE7BEC" w:rsidP="00BE7BEC">
      <w:pPr>
        <w:pStyle w:val="List"/>
        <w:ind w:left="1440"/>
      </w:pPr>
      <w:r w:rsidRPr="00C778C1">
        <w:t>(</w:t>
      </w:r>
      <w:proofErr w:type="spellStart"/>
      <w:r w:rsidRPr="00C778C1">
        <w:t>ee</w:t>
      </w:r>
      <w:proofErr w:type="spellEnd"/>
      <w:r w:rsidRPr="00C778C1">
        <w:t>)</w:t>
      </w:r>
      <w:r w:rsidRPr="00C778C1">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E7BEC" w14:paraId="36FAA110" w14:textId="77777777" w:rsidTr="00D50191">
        <w:tc>
          <w:tcPr>
            <w:tcW w:w="9558" w:type="dxa"/>
            <w:tcBorders>
              <w:top w:val="single" w:sz="4" w:space="0" w:color="auto"/>
              <w:left w:val="single" w:sz="4" w:space="0" w:color="auto"/>
              <w:bottom w:val="single" w:sz="4" w:space="0" w:color="auto"/>
              <w:right w:val="single" w:sz="4" w:space="0" w:color="auto"/>
            </w:tcBorders>
            <w:shd w:val="clear" w:color="auto" w:fill="D9D9D9"/>
          </w:tcPr>
          <w:p w14:paraId="12987AD1" w14:textId="77777777" w:rsidR="00BE7BEC" w:rsidRDefault="00BE7BEC" w:rsidP="00D50191">
            <w:pPr>
              <w:spacing w:before="120" w:after="240"/>
              <w:rPr>
                <w:b/>
                <w:i/>
              </w:rPr>
            </w:pPr>
            <w:r>
              <w:rPr>
                <w:b/>
                <w:i/>
              </w:rPr>
              <w:t>[NPRR829 and NPRR995</w:t>
            </w:r>
            <w:r w:rsidRPr="004B0726">
              <w:rPr>
                <w:b/>
                <w:i/>
              </w:rPr>
              <w:t xml:space="preserve">: </w:t>
            </w:r>
            <w:r>
              <w:rPr>
                <w:b/>
                <w:i/>
              </w:rPr>
              <w:t xml:space="preserve"> Replace applicable portions of paragraph (</w:t>
            </w:r>
            <w:proofErr w:type="spellStart"/>
            <w:r>
              <w:rPr>
                <w:b/>
                <w:i/>
              </w:rPr>
              <w:t>ee</w:t>
            </w:r>
            <w:proofErr w:type="spellEnd"/>
            <w:r>
              <w:rPr>
                <w:b/>
                <w:i/>
              </w:rPr>
              <w:t>) above with the following upon system implementation:</w:t>
            </w:r>
            <w:r w:rsidRPr="004B0726">
              <w:rPr>
                <w:b/>
                <w:i/>
              </w:rPr>
              <w:t>]</w:t>
            </w:r>
          </w:p>
          <w:p w14:paraId="7EAC670F" w14:textId="77777777" w:rsidR="00BE7BEC" w:rsidRPr="005901EB" w:rsidRDefault="00BE7BEC" w:rsidP="00D50191">
            <w:pPr>
              <w:spacing w:after="240"/>
              <w:ind w:left="1440" w:hanging="720"/>
            </w:pPr>
            <w:r w:rsidRPr="003655BF">
              <w:rPr>
                <w:iCs/>
              </w:rPr>
              <w:t>(</w:t>
            </w:r>
            <w:proofErr w:type="spellStart"/>
            <w:r w:rsidRPr="003655BF">
              <w:rPr>
                <w:iCs/>
              </w:rPr>
              <w:t>ee</w:t>
            </w:r>
            <w:proofErr w:type="spellEnd"/>
            <w:r w:rsidRPr="003655BF">
              <w:rPr>
                <w:iCs/>
              </w:rPr>
              <w:t>)</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4801AAF8" w14:textId="77777777" w:rsidR="00BE7BEC" w:rsidRDefault="00BE7BEC" w:rsidP="00BE7BEC">
      <w:pPr>
        <w:pStyle w:val="List"/>
        <w:spacing w:before="240"/>
        <w:ind w:left="14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0308C2DD" w14:textId="77777777" w:rsidR="00BE7BEC" w:rsidRDefault="00BE7BEC" w:rsidP="00BE7BEC">
      <w:pPr>
        <w:pStyle w:val="List"/>
        <w:ind w:left="1440"/>
      </w:pPr>
      <w:r w:rsidRPr="00F92612">
        <w:lastRenderedPageBreak/>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022858CD" w14:textId="77777777" w:rsidR="00BE7BEC" w:rsidRDefault="00BE7BEC" w:rsidP="00BE7BEC">
      <w:pPr>
        <w:pStyle w:val="List"/>
        <w:ind w:left="1440"/>
      </w:pPr>
      <w:r>
        <w:t>(</w:t>
      </w:r>
      <w:proofErr w:type="spellStart"/>
      <w:r>
        <w:t>hh</w:t>
      </w:r>
      <w:proofErr w:type="spellEnd"/>
      <w:r>
        <w:t>)</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60E37302" w14:textId="77777777" w:rsidR="00BE7BEC" w:rsidRDefault="00BE7BEC" w:rsidP="00BE7BEC">
      <w:pPr>
        <w:pStyle w:val="List"/>
        <w:ind w:left="1440"/>
      </w:pPr>
      <w:r>
        <w:t>(ii</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The Protected Information status of Resource Outage information shall expire as provided in paragraph (1)(c) of Section 1.3.1.1</w:t>
      </w:r>
      <w:r>
        <w:t>; and</w:t>
      </w:r>
    </w:p>
    <w:p w14:paraId="10C00FF5" w14:textId="0B1BF3D7" w:rsidR="00BE7BEC" w:rsidRDefault="00BE7BEC" w:rsidP="00BE7BEC">
      <w:pPr>
        <w:pStyle w:val="List"/>
        <w:ind w:left="1440"/>
        <w:rPr>
          <w:ins w:id="11" w:author="ERCOT" w:date="2023-03-22T08:19:00Z"/>
        </w:rPr>
      </w:pPr>
      <w:r>
        <w:t>(</w:t>
      </w:r>
      <w:proofErr w:type="spellStart"/>
      <w:r>
        <w:t>jj</w:t>
      </w:r>
      <w:proofErr w:type="spellEnd"/>
      <w:r>
        <w:t>)</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C778C1">
        <w:t xml:space="preserve">Subst. R. </w:t>
      </w:r>
      <w:r w:rsidRPr="00066C09">
        <w:t>25.55,</w:t>
      </w:r>
      <w:r w:rsidRPr="0086057C">
        <w:t xml:space="preserve"> Weather Emergency Preparedness</w:t>
      </w:r>
      <w:r>
        <w:t>,</w:t>
      </w:r>
      <w:r w:rsidRPr="00066C09">
        <w:t xml:space="preserve"> if such information allows the identification of any Resource or Resource Entity</w:t>
      </w:r>
      <w:r>
        <w:t>.</w:t>
      </w:r>
    </w:p>
    <w:p w14:paraId="16D0F2D6" w14:textId="77777777" w:rsidR="00A21139" w:rsidRDefault="00A21139" w:rsidP="00A21139">
      <w:pPr>
        <w:pStyle w:val="List"/>
        <w:ind w:left="1440"/>
        <w:rPr>
          <w:ins w:id="12" w:author="ERCOT" w:date="2023-03-22T08:19:00Z"/>
        </w:rPr>
      </w:pPr>
      <w:ins w:id="13" w:author="ERCOT" w:date="2023-03-22T08:19:00Z">
        <w:r>
          <w:t>(kk)</w:t>
        </w:r>
        <w:r>
          <w:tab/>
          <w:t xml:space="preserve">Information provided to ERCOT: </w:t>
        </w:r>
      </w:ins>
    </w:p>
    <w:p w14:paraId="0A863DBB" w14:textId="7474B026" w:rsidR="006064B3" w:rsidRDefault="006064B3" w:rsidP="00A21139">
      <w:pPr>
        <w:pStyle w:val="List"/>
        <w:ind w:left="2160"/>
        <w:rPr>
          <w:ins w:id="14" w:author="ERCOT" w:date="2023-03-27T10:50:00Z"/>
        </w:rPr>
      </w:pPr>
      <w:ins w:id="15" w:author="ERCOT" w:date="2023-03-27T10:50:00Z">
        <w:r w:rsidRPr="006064B3">
          <w:t>(i)</w:t>
        </w:r>
        <w:r w:rsidRPr="006064B3">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ins>
    </w:p>
    <w:p w14:paraId="5B1DBFB4" w14:textId="17509C3B" w:rsidR="00A21139" w:rsidRDefault="00A21139" w:rsidP="00A21139">
      <w:pPr>
        <w:pStyle w:val="List"/>
        <w:ind w:left="2160"/>
        <w:rPr>
          <w:ins w:id="16" w:author="ERCOT" w:date="2023-03-22T08:19:00Z"/>
        </w:rPr>
      </w:pPr>
      <w:ins w:id="17" w:author="ERCOT" w:date="2023-03-22T08:19:00Z">
        <w:r>
          <w:t>(ii)</w:t>
        </w:r>
        <w:r>
          <w:tab/>
          <w:t xml:space="preserve">By a Resource Entity under </w:t>
        </w:r>
        <w:r w:rsidRPr="00A21139">
          <w:t>paragraph (2) of Section 8.1.1.2.1.6</w:t>
        </w:r>
        <w:r>
          <w:t xml:space="preserve">, </w:t>
        </w:r>
        <w:r w:rsidRPr="000051D5">
          <w:t>Firm Fuel Supply Service Resource Qualification, Testing, and Decertification</w:t>
        </w:r>
        <w:r>
          <w:t>, as part of the voluntary process for ERCOT certification of a FFSS Qualified Contract; or</w:t>
        </w:r>
      </w:ins>
    </w:p>
    <w:p w14:paraId="4A66362D" w14:textId="3B23E048" w:rsidR="00A21139" w:rsidRDefault="00A21139" w:rsidP="00A21139">
      <w:pPr>
        <w:pStyle w:val="List"/>
        <w:ind w:left="2160"/>
      </w:pPr>
      <w:ins w:id="18" w:author="ERCOT" w:date="2023-03-22T08:19:00Z">
        <w:r>
          <w:t>(iii)</w:t>
        </w:r>
        <w:r>
          <w:tab/>
          <w:t xml:space="preserve">By a Resource Entity in a Force Majeure Event report required under </w:t>
        </w:r>
        <w:r w:rsidRPr="00A21139">
          <w:t>paragraph (14) of Section 8.1.1.2.16</w:t>
        </w:r>
        <w:r>
          <w:t>.</w:t>
        </w:r>
      </w:ins>
    </w:p>
    <w:bookmarkEnd w:id="2"/>
    <w:bookmarkEnd w:id="3"/>
    <w:p w14:paraId="3D61D0E6" w14:textId="484E0FC4" w:rsidR="00FF1211" w:rsidRDefault="00FF1211" w:rsidP="00FF1211">
      <w:pPr>
        <w:pStyle w:val="Heading2"/>
        <w:numPr>
          <w:ilvl w:val="0"/>
          <w:numId w:val="0"/>
        </w:numPr>
      </w:pPr>
      <w:r>
        <w:t>2.1</w:t>
      </w:r>
      <w:r>
        <w:tab/>
        <w:t>DEFINITIONS</w:t>
      </w:r>
      <w:bookmarkEnd w:id="4"/>
      <w:bookmarkEnd w:id="5"/>
      <w:bookmarkEnd w:id="6"/>
      <w:bookmarkEnd w:id="7"/>
    </w:p>
    <w:p w14:paraId="6DAE3221" w14:textId="77777777" w:rsidR="00256D03" w:rsidRDefault="00256D03" w:rsidP="00256D03">
      <w:pPr>
        <w:spacing w:before="240" w:after="240"/>
        <w:rPr>
          <w:ins w:id="19" w:author="ERCOT" w:date="2023-03-27T10:57:00Z"/>
          <w:b/>
        </w:rPr>
      </w:pPr>
      <w:ins w:id="20" w:author="ERCOT" w:date="2023-03-27T10:57:00Z">
        <w:r>
          <w:rPr>
            <w:b/>
          </w:rPr>
          <w:t xml:space="preserve">Firm Fuel Supply Service (FFSS) </w:t>
        </w:r>
        <w:r w:rsidRPr="000F2229">
          <w:rPr>
            <w:b/>
          </w:rPr>
          <w:t xml:space="preserve">Qualified Contract </w:t>
        </w:r>
      </w:ins>
    </w:p>
    <w:p w14:paraId="4EC61BAA" w14:textId="77777777" w:rsidR="00256D03" w:rsidRPr="000F2229" w:rsidRDefault="00256D03" w:rsidP="00256D03">
      <w:pPr>
        <w:spacing w:after="240"/>
        <w:rPr>
          <w:ins w:id="21" w:author="ERCOT" w:date="2023-03-27T10:57:00Z"/>
        </w:rPr>
      </w:pPr>
      <w:ins w:id="22" w:author="ERCOT" w:date="2023-03-27T10:57:00Z">
        <w:r>
          <w:rPr>
            <w:bCs/>
          </w:rPr>
          <w:t>A</w:t>
        </w:r>
        <w:r w:rsidRPr="000F2229">
          <w:rPr>
            <w:bCs/>
          </w:rPr>
          <w:t xml:space="preserve"> form of Firm Gas Storage Agreement or Firm Transportation Agreement that has been submitted to ERCOT by a Generation Entity for certification that such agreement contains a Qualifying Force Majeure Provision, and otherwise meets the requirements as a Firm Gas </w:t>
        </w:r>
        <w:r w:rsidRPr="000F2229">
          <w:rPr>
            <w:bCs/>
          </w:rPr>
          <w:lastRenderedPageBreak/>
          <w:t>Storage Agreement or Firm Transportation Agreement, as applicable, which agreement has in turn been so certified in writing by ERCOT pursuant to the ERCOT Protocols.</w:t>
        </w:r>
      </w:ins>
    </w:p>
    <w:p w14:paraId="21203661" w14:textId="77777777" w:rsidR="00256D03" w:rsidRDefault="00256D03" w:rsidP="00256D03">
      <w:pPr>
        <w:spacing w:before="240" w:after="240"/>
        <w:rPr>
          <w:ins w:id="23" w:author="ERCOT" w:date="2023-03-27T10:57:00Z"/>
        </w:rPr>
      </w:pPr>
      <w:ins w:id="24" w:author="ERCOT" w:date="2023-03-27T10:57:00Z">
        <w:r>
          <w:rPr>
            <w:b/>
          </w:rPr>
          <w:t xml:space="preserve">Firm Fuel Supply Service (FFSS) </w:t>
        </w:r>
        <w:r w:rsidRPr="000F2229">
          <w:rPr>
            <w:b/>
          </w:rPr>
          <w:t>Qualifying Pipeline</w:t>
        </w:r>
        <w:r w:rsidRPr="000F2229">
          <w:t xml:space="preserve"> </w:t>
        </w:r>
      </w:ins>
    </w:p>
    <w:p w14:paraId="6BD2F71C" w14:textId="77777777" w:rsidR="00256D03" w:rsidRDefault="00256D03" w:rsidP="00256D03">
      <w:pPr>
        <w:spacing w:after="240"/>
        <w:rPr>
          <w:ins w:id="25" w:author="ERCOT" w:date="2023-03-27T10:57:00Z"/>
        </w:rPr>
      </w:pPr>
      <w:ins w:id="26" w:author="ERCOT" w:date="2023-03-27T10:57:00Z">
        <w:r>
          <w:t xml:space="preserve">A </w:t>
        </w:r>
        <w:r w:rsidRPr="000F2229">
          <w:t>pipeline that is</w:t>
        </w:r>
        <w:r>
          <w:t>:</w:t>
        </w:r>
        <w:r w:rsidRPr="000F2229">
          <w:t xml:space="preserve"> </w:t>
        </w:r>
      </w:ins>
    </w:p>
    <w:p w14:paraId="175EDF24" w14:textId="77777777" w:rsidR="00256D03" w:rsidRDefault="00256D03" w:rsidP="00256D03">
      <w:pPr>
        <w:spacing w:after="240"/>
        <w:ind w:left="1440" w:hanging="720"/>
        <w:rPr>
          <w:ins w:id="27" w:author="ERCOT" w:date="2023-03-27T10:57:00Z"/>
        </w:rPr>
      </w:pPr>
      <w:ins w:id="28" w:author="ERCOT" w:date="2023-03-27T10:57:00Z">
        <w:r w:rsidRPr="000F2229">
          <w:t>(a)</w:t>
        </w:r>
        <w:r>
          <w:tab/>
          <w:t>A</w:t>
        </w:r>
        <w:r w:rsidRPr="000F2229">
          <w:t xml:space="preserve"> natural gas pipeline subject to the jurisdiction of </w:t>
        </w:r>
        <w:r>
          <w:t>the Federal Energy Regulatory Commission (</w:t>
        </w:r>
        <w:r w:rsidRPr="000F2229">
          <w:t>FERC</w:t>
        </w:r>
        <w:r>
          <w:t>)</w:t>
        </w:r>
        <w:r w:rsidRPr="000F2229">
          <w:t xml:space="preserve"> under the Natural Gas Act (15 U.S.C. Section 717 </w:t>
        </w:r>
        <w:r w:rsidRPr="000F2229">
          <w:rPr>
            <w:i/>
          </w:rPr>
          <w:t>et seq</w:t>
        </w:r>
        <w:r w:rsidRPr="000F2229">
          <w:t xml:space="preserve">.), an intrastate natural gas pipeline that is not a “gas utility” under Title 3 of the Texas Utilities Code, or an intrastate pipeline that is a “gas utility” under Title 3 of the Texas Utilities Code that has certified to the Generation Entity that it does not have any contracts with human needs customers or local distribution systems that serve human needs customers; and </w:t>
        </w:r>
      </w:ins>
    </w:p>
    <w:p w14:paraId="2DA32632" w14:textId="77777777" w:rsidR="00256D03" w:rsidRDefault="00256D03" w:rsidP="00256D03">
      <w:pPr>
        <w:spacing w:after="240"/>
        <w:ind w:left="1440" w:hanging="720"/>
        <w:rPr>
          <w:ins w:id="29" w:author="ERCOT" w:date="2023-03-27T10:57:00Z"/>
        </w:rPr>
      </w:pPr>
      <w:ins w:id="30" w:author="ERCOT" w:date="2023-03-27T10:57:00Z">
        <w:r w:rsidRPr="000F2229">
          <w:t>(b)</w:t>
        </w:r>
        <w:r>
          <w:tab/>
          <w:t>A</w:t>
        </w:r>
        <w:r w:rsidRPr="000F2229">
          <w:t xml:space="preserve"> critical natural gas facility, as defined in </w:t>
        </w:r>
        <w:r>
          <w:t xml:space="preserve">subsection (c)(2) of </w:t>
        </w:r>
        <w:r>
          <w:rPr>
            <w:color w:val="000000"/>
          </w:rPr>
          <w:t>P.U.C. S</w:t>
        </w:r>
        <w:r>
          <w:rPr>
            <w:color w:val="000000"/>
            <w:sz w:val="20"/>
          </w:rPr>
          <w:t>UBST</w:t>
        </w:r>
        <w:r>
          <w:rPr>
            <w:color w:val="000000"/>
          </w:rPr>
          <w:t>. R.</w:t>
        </w:r>
        <w:r w:rsidRPr="000F2229">
          <w:t xml:space="preserve"> 25.52</w:t>
        </w:r>
        <w:r>
          <w:t xml:space="preserve">, </w:t>
        </w:r>
        <w:r w:rsidRPr="00C01816">
          <w:t>Reliability and Continuity of Service</w:t>
        </w:r>
        <w:r w:rsidRPr="000F2229">
          <w:t>.</w:t>
        </w:r>
      </w:ins>
    </w:p>
    <w:p w14:paraId="66FD15E4" w14:textId="77777777" w:rsidR="00256D03" w:rsidRDefault="00256D03" w:rsidP="00256D03">
      <w:pPr>
        <w:rPr>
          <w:ins w:id="31" w:author="ERCOT" w:date="2023-03-27T10:57:00Z"/>
        </w:rPr>
      </w:pPr>
      <w:ins w:id="32" w:author="ERCOT" w:date="2023-03-27T10:57:00Z">
        <w:r>
          <w:rPr>
            <w:bCs/>
          </w:rPr>
          <w:t>A pipeline operated by an Entity that participates in ERCOT’s Load Resource program, Emergency Response Service (ERS) program, or any Demand response programs will not be eligible to be an FFSS Qualifying Pipeline.</w:t>
        </w:r>
      </w:ins>
    </w:p>
    <w:p w14:paraId="75780EEB" w14:textId="77777777" w:rsidR="00A21139" w:rsidRDefault="00A21139" w:rsidP="00A21139">
      <w:pPr>
        <w:spacing w:before="240" w:after="240"/>
        <w:rPr>
          <w:ins w:id="33" w:author="ERCOT" w:date="2023-03-22T08:23:00Z"/>
        </w:rPr>
      </w:pPr>
      <w:ins w:id="34" w:author="ERCOT" w:date="2023-03-22T08:23:00Z">
        <w:r w:rsidRPr="004A51E0">
          <w:rPr>
            <w:b/>
          </w:rPr>
          <w:t>Firm Gas Storage Agreement</w:t>
        </w:r>
        <w:r w:rsidRPr="004A51E0">
          <w:t xml:space="preserve"> </w:t>
        </w:r>
      </w:ins>
    </w:p>
    <w:p w14:paraId="1D890CEF" w14:textId="77777777" w:rsidR="00F100D4" w:rsidRDefault="00A21139" w:rsidP="00A21139">
      <w:pPr>
        <w:spacing w:after="240"/>
        <w:rPr>
          <w:ins w:id="35" w:author="ERCOT" w:date="2023-03-22T08:49:00Z"/>
        </w:rPr>
      </w:pPr>
      <w:ins w:id="36" w:author="ERCOT" w:date="2023-03-22T08:23:00Z">
        <w:r>
          <w:t xml:space="preserve">An </w:t>
        </w:r>
        <w:r w:rsidRPr="004A51E0">
          <w:t>executed and enforceable contract (together with any associated statement of operating conditions) for Firm Service at a natural gas storage facility that</w:t>
        </w:r>
      </w:ins>
      <w:ins w:id="37" w:author="ERCOT" w:date="2023-03-22T08:49:00Z">
        <w:r w:rsidR="00F100D4">
          <w:t>:</w:t>
        </w:r>
      </w:ins>
    </w:p>
    <w:p w14:paraId="3D918D2B" w14:textId="0C2EF534" w:rsidR="00F100D4" w:rsidRDefault="00A21139" w:rsidP="00F100D4">
      <w:pPr>
        <w:spacing w:after="240"/>
        <w:ind w:left="1440" w:hanging="720"/>
        <w:rPr>
          <w:ins w:id="38" w:author="ERCOT" w:date="2023-03-22T08:49:00Z"/>
        </w:rPr>
      </w:pPr>
      <w:ins w:id="39" w:author="ERCOT" w:date="2023-03-22T08:23:00Z">
        <w:r w:rsidRPr="004A51E0">
          <w:t>(</w:t>
        </w:r>
      </w:ins>
      <w:ins w:id="40" w:author="ERCOT" w:date="2023-03-22T08:49:00Z">
        <w:r w:rsidR="00F100D4">
          <w:t>a</w:t>
        </w:r>
      </w:ins>
      <w:ins w:id="41" w:author="ERCOT" w:date="2023-03-22T08:23:00Z">
        <w:r w:rsidRPr="004A51E0">
          <w:t>)</w:t>
        </w:r>
      </w:ins>
      <w:ins w:id="42" w:author="ERCOT" w:date="2023-03-22T08:49:00Z">
        <w:r w:rsidR="00F100D4">
          <w:tab/>
          <w:t>C</w:t>
        </w:r>
      </w:ins>
      <w:ins w:id="43" w:author="ERCOT" w:date="2023-03-22T08:23:00Z">
        <w:r w:rsidRPr="004A51E0">
          <w:t>ontains a Qualifying Force Majeure Provision</w:t>
        </w:r>
      </w:ins>
      <w:ins w:id="44" w:author="ERCOT" w:date="2023-03-22T08:49:00Z">
        <w:r w:rsidR="00F100D4">
          <w:t>;</w:t>
        </w:r>
      </w:ins>
      <w:ins w:id="45" w:author="ERCOT" w:date="2023-03-22T08:23:00Z">
        <w:r w:rsidRPr="004A51E0">
          <w:t xml:space="preserve"> </w:t>
        </w:r>
      </w:ins>
    </w:p>
    <w:p w14:paraId="646AA386" w14:textId="77777777" w:rsidR="00F100D4" w:rsidRDefault="00A21139" w:rsidP="00F100D4">
      <w:pPr>
        <w:spacing w:after="240"/>
        <w:ind w:left="1440" w:hanging="720"/>
        <w:rPr>
          <w:ins w:id="46" w:author="ERCOT" w:date="2023-03-22T08:49:00Z"/>
        </w:rPr>
      </w:pPr>
      <w:ins w:id="47" w:author="ERCOT" w:date="2023-03-22T08:23:00Z">
        <w:r w:rsidRPr="004A51E0">
          <w:t>(</w:t>
        </w:r>
      </w:ins>
      <w:ins w:id="48" w:author="ERCOT" w:date="2023-03-22T08:49:00Z">
        <w:r w:rsidR="00F100D4">
          <w:t>b</w:t>
        </w:r>
      </w:ins>
      <w:ins w:id="49" w:author="ERCOT" w:date="2023-03-22T08:23:00Z">
        <w:r w:rsidRPr="004A51E0">
          <w:t>)</w:t>
        </w:r>
      </w:ins>
      <w:ins w:id="50" w:author="ERCOT" w:date="2023-03-22T08:49:00Z">
        <w:r w:rsidR="00F100D4">
          <w:tab/>
          <w:t>P</w:t>
        </w:r>
      </w:ins>
      <w:ins w:id="51" w:author="ERCOT" w:date="2023-03-22T08:23:00Z">
        <w:r w:rsidRPr="004A51E0">
          <w:t>rovides the right to monitor daily balances of storage capacity</w:t>
        </w:r>
      </w:ins>
      <w:ins w:id="52" w:author="ERCOT" w:date="2023-03-22T08:49:00Z">
        <w:r w:rsidR="00F100D4">
          <w:t>;</w:t>
        </w:r>
      </w:ins>
      <w:ins w:id="53" w:author="ERCOT" w:date="2023-03-22T08:23:00Z">
        <w:r w:rsidRPr="004A51E0">
          <w:t xml:space="preserve"> and </w:t>
        </w:r>
      </w:ins>
    </w:p>
    <w:p w14:paraId="19E14FD3" w14:textId="1F924889" w:rsidR="00A21139" w:rsidRPr="004A51E0" w:rsidRDefault="00F100D4" w:rsidP="00F100D4">
      <w:pPr>
        <w:spacing w:after="240"/>
        <w:ind w:left="1440" w:hanging="720"/>
        <w:rPr>
          <w:ins w:id="54" w:author="ERCOT" w:date="2023-03-22T08:23:00Z"/>
        </w:rPr>
      </w:pPr>
      <w:ins w:id="55" w:author="ERCOT" w:date="2023-03-22T08:49:00Z">
        <w:r>
          <w:t>(c)</w:t>
        </w:r>
        <w:r>
          <w:tab/>
          <w:t>R</w:t>
        </w:r>
      </w:ins>
      <w:ins w:id="56" w:author="ERCOT" w:date="2023-03-22T08:23:00Z">
        <w:r w:rsidR="00A21139" w:rsidRPr="004A51E0">
          <w:t>equires the storage provider to make available a detailed accounting indicating a reasonable estimate ‎of daily and month-to-date receipts and deliveries of natural gas.</w:t>
        </w:r>
      </w:ins>
    </w:p>
    <w:p w14:paraId="73C00E44" w14:textId="77777777" w:rsidR="00A21139" w:rsidRDefault="00A21139" w:rsidP="00A21139">
      <w:pPr>
        <w:spacing w:before="240" w:after="240"/>
        <w:rPr>
          <w:ins w:id="57" w:author="ERCOT" w:date="2023-03-22T08:23:00Z"/>
          <w:b/>
        </w:rPr>
      </w:pPr>
      <w:ins w:id="58" w:author="ERCOT" w:date="2023-03-22T08:23:00Z">
        <w:r w:rsidRPr="004A51E0">
          <w:rPr>
            <w:b/>
          </w:rPr>
          <w:t>Firm Service</w:t>
        </w:r>
      </w:ins>
    </w:p>
    <w:p w14:paraId="29F044E2" w14:textId="77777777" w:rsidR="00A21139" w:rsidRDefault="00A21139" w:rsidP="00A21139">
      <w:pPr>
        <w:spacing w:after="240"/>
        <w:rPr>
          <w:ins w:id="59" w:author="ERCOT" w:date="2023-03-22T08:23:00Z"/>
        </w:rPr>
      </w:pPr>
      <w:ins w:id="60" w:author="ERCOT" w:date="2023-03-22T08:23:00Z">
        <w:r>
          <w:t>N</w:t>
        </w:r>
        <w:r w:rsidRPr="004A51E0">
          <w:t>atural gas transportation or storage service that is</w:t>
        </w:r>
        <w:r>
          <w:t>:</w:t>
        </w:r>
        <w:r w:rsidRPr="004A51E0">
          <w:t xml:space="preserve"> </w:t>
        </w:r>
      </w:ins>
    </w:p>
    <w:p w14:paraId="018F6773" w14:textId="2A3E3531" w:rsidR="00A21139" w:rsidRDefault="00F100D4" w:rsidP="00F100D4">
      <w:pPr>
        <w:spacing w:after="240"/>
        <w:ind w:left="1440" w:hanging="720"/>
        <w:rPr>
          <w:ins w:id="61" w:author="ERCOT" w:date="2023-03-22T08:23:00Z"/>
        </w:rPr>
      </w:pPr>
      <w:ins w:id="62" w:author="ERCOT" w:date="2023-03-22T08:48:00Z">
        <w:r>
          <w:t>(a)</w:t>
        </w:r>
        <w:r>
          <w:tab/>
          <w:t>D</w:t>
        </w:r>
      </w:ins>
      <w:ins w:id="63" w:author="ERCOT" w:date="2023-03-22T08:23:00Z">
        <w:r w:rsidR="00A21139" w:rsidRPr="004A51E0">
          <w:t>escribed as firm under a contract, tariff, or statement of operating conditions</w:t>
        </w:r>
        <w:r w:rsidR="00A21139">
          <w:t>;</w:t>
        </w:r>
        <w:r w:rsidR="00A21139" w:rsidRPr="004A51E0">
          <w:t xml:space="preserve"> </w:t>
        </w:r>
      </w:ins>
    </w:p>
    <w:p w14:paraId="758055FB" w14:textId="084101FB" w:rsidR="00A21139" w:rsidRDefault="00F100D4" w:rsidP="00F100D4">
      <w:pPr>
        <w:spacing w:after="240"/>
        <w:ind w:left="1440" w:hanging="720"/>
        <w:rPr>
          <w:ins w:id="64" w:author="ERCOT" w:date="2023-03-22T08:23:00Z"/>
        </w:rPr>
      </w:pPr>
      <w:ins w:id="65" w:author="ERCOT" w:date="2023-03-22T08:48:00Z">
        <w:r>
          <w:t>(b)</w:t>
        </w:r>
        <w:r>
          <w:tab/>
          <w:t>T</w:t>
        </w:r>
      </w:ins>
      <w:ins w:id="66" w:author="ERCOT" w:date="2023-03-22T08:23:00Z">
        <w:r w:rsidR="00A21139" w:rsidRPr="004A51E0">
          <w:t>he highest priority of service available</w:t>
        </w:r>
        <w:r w:rsidR="00A21139">
          <w:t>;</w:t>
        </w:r>
        <w:r w:rsidR="00A21139" w:rsidRPr="004A51E0">
          <w:t xml:space="preserve"> and </w:t>
        </w:r>
      </w:ins>
    </w:p>
    <w:p w14:paraId="576F68A8" w14:textId="3D3C95D9" w:rsidR="00A21139" w:rsidRPr="004A51E0" w:rsidRDefault="00F100D4" w:rsidP="00F100D4">
      <w:pPr>
        <w:spacing w:after="240"/>
        <w:ind w:left="1440" w:hanging="720"/>
        <w:rPr>
          <w:ins w:id="67" w:author="ERCOT" w:date="2023-03-22T08:23:00Z"/>
        </w:rPr>
      </w:pPr>
      <w:ins w:id="68" w:author="ERCOT" w:date="2023-03-22T08:48:00Z">
        <w:r>
          <w:t>(c)</w:t>
        </w:r>
        <w:r>
          <w:tab/>
          <w:t>A</w:t>
        </w:r>
      </w:ins>
      <w:ins w:id="69" w:author="ERCOT" w:date="2023-03-22T08:23:00Z">
        <w:r w:rsidR="00A21139" w:rsidRPr="004A51E0">
          <w:t xml:space="preserve">vailable on demand and up to the contracted quantities.  </w:t>
        </w:r>
      </w:ins>
    </w:p>
    <w:p w14:paraId="680EDEC1" w14:textId="77777777" w:rsidR="00A21139" w:rsidRDefault="00A21139" w:rsidP="00A21139">
      <w:pPr>
        <w:spacing w:before="240" w:after="240"/>
        <w:rPr>
          <w:ins w:id="70" w:author="ERCOT" w:date="2023-03-22T08:23:00Z"/>
        </w:rPr>
      </w:pPr>
      <w:ins w:id="71" w:author="ERCOT" w:date="2023-03-22T08:23:00Z">
        <w:r w:rsidRPr="004A51E0">
          <w:rPr>
            <w:b/>
          </w:rPr>
          <w:t>Firm Transportation Agreement</w:t>
        </w:r>
        <w:r w:rsidRPr="004A51E0">
          <w:t xml:space="preserve"> </w:t>
        </w:r>
      </w:ins>
    </w:p>
    <w:p w14:paraId="4B23C9C7" w14:textId="6A4E12C8" w:rsidR="006064B3" w:rsidRDefault="006064B3" w:rsidP="006064B3">
      <w:pPr>
        <w:spacing w:after="240"/>
        <w:rPr>
          <w:ins w:id="72" w:author="ERCOT" w:date="2023-03-27T10:55:00Z"/>
        </w:rPr>
      </w:pPr>
      <w:ins w:id="73" w:author="ERCOT" w:date="2023-03-27T10:55:00Z">
        <w:r>
          <w:t>A</w:t>
        </w:r>
        <w:r w:rsidRPr="004A51E0">
          <w:t>n executed and enforceable contract (together with any associated statement of operating conditions) for Firm Service on a</w:t>
        </w:r>
        <w:r>
          <w:t xml:space="preserve"> Firm Fuel Supply Service </w:t>
        </w:r>
      </w:ins>
      <w:ins w:id="74" w:author="ERCOT" w:date="2023-03-27T10:57:00Z">
        <w:r w:rsidR="00256D03">
          <w:t xml:space="preserve">(FFSS) </w:t>
        </w:r>
      </w:ins>
      <w:ins w:id="75" w:author="ERCOT" w:date="2023-03-27T10:55:00Z">
        <w:r>
          <w:t>Qualifying Pipeline</w:t>
        </w:r>
        <w:r w:rsidRPr="004A51E0">
          <w:t xml:space="preserve"> that</w:t>
        </w:r>
        <w:r>
          <w:t>:</w:t>
        </w:r>
      </w:ins>
    </w:p>
    <w:p w14:paraId="3700ADE9" w14:textId="77777777" w:rsidR="006064B3" w:rsidRDefault="006064B3" w:rsidP="006064B3">
      <w:pPr>
        <w:spacing w:after="240"/>
        <w:ind w:left="1440" w:hanging="720"/>
        <w:rPr>
          <w:ins w:id="76" w:author="ERCOT" w:date="2023-03-27T10:55:00Z"/>
        </w:rPr>
      </w:pPr>
      <w:ins w:id="77" w:author="ERCOT" w:date="2023-03-27T10:55:00Z">
        <w:r>
          <w:lastRenderedPageBreak/>
          <w:t>(a)</w:t>
        </w:r>
        <w:r>
          <w:tab/>
          <w:t>C</w:t>
        </w:r>
        <w:r w:rsidRPr="004A51E0">
          <w:t>ontains a Qualifying Force Majeure Provision</w:t>
        </w:r>
        <w:r>
          <w:t>;</w:t>
        </w:r>
        <w:r w:rsidRPr="004A51E0">
          <w:t xml:space="preserve"> </w:t>
        </w:r>
      </w:ins>
    </w:p>
    <w:p w14:paraId="301C9C96" w14:textId="77777777" w:rsidR="006064B3" w:rsidRDefault="006064B3" w:rsidP="006064B3">
      <w:pPr>
        <w:spacing w:after="240"/>
        <w:ind w:left="1440" w:hanging="720"/>
        <w:rPr>
          <w:ins w:id="78" w:author="ERCOT" w:date="2023-03-27T10:55:00Z"/>
        </w:rPr>
      </w:pPr>
      <w:ins w:id="79" w:author="ERCOT" w:date="2023-03-27T10:55:00Z">
        <w:r>
          <w:t>(b)</w:t>
        </w:r>
        <w:r>
          <w:tab/>
          <w:t>P</w:t>
        </w:r>
        <w:r w:rsidRPr="004A51E0">
          <w:t>rovides the right to monitor daily balances of flowing natural gas</w:t>
        </w:r>
        <w:r>
          <w:t>;</w:t>
        </w:r>
        <w:r w:rsidRPr="004A51E0">
          <w:t xml:space="preserve"> and </w:t>
        </w:r>
      </w:ins>
    </w:p>
    <w:p w14:paraId="54AFF145" w14:textId="77777777" w:rsidR="006064B3" w:rsidRPr="004A51E0" w:rsidRDefault="006064B3" w:rsidP="006064B3">
      <w:pPr>
        <w:spacing w:after="240"/>
        <w:ind w:left="1440" w:hanging="720"/>
        <w:rPr>
          <w:ins w:id="80" w:author="ERCOT" w:date="2023-03-27T10:55:00Z"/>
        </w:rPr>
      </w:pPr>
      <w:ins w:id="81" w:author="ERCOT" w:date="2023-03-27T10:55:00Z">
        <w:r>
          <w:t>(c)</w:t>
        </w:r>
        <w:r>
          <w:tab/>
          <w:t>R</w:t>
        </w:r>
        <w:r w:rsidRPr="004A51E0">
          <w:t>equires the pipeline to make available a detailed accounting indicating a reasonable</w:t>
        </w:r>
        <w:r>
          <w:t xml:space="preserve"> </w:t>
        </w:r>
        <w:r w:rsidRPr="004A51E0">
          <w:t>estimate ‎of daily and month-to-date receipts and deliveries of natural gas.</w:t>
        </w:r>
      </w:ins>
    </w:p>
    <w:p w14:paraId="423EA59F" w14:textId="77777777" w:rsidR="00A21139" w:rsidRDefault="00A21139" w:rsidP="00A21139">
      <w:pPr>
        <w:spacing w:after="240"/>
        <w:rPr>
          <w:ins w:id="82" w:author="ERCOT" w:date="2023-03-22T08:23:00Z"/>
        </w:rPr>
      </w:pPr>
      <w:ins w:id="83" w:author="ERCOT" w:date="2023-03-22T08:23:00Z">
        <w:r w:rsidRPr="004A51E0">
          <w:rPr>
            <w:b/>
          </w:rPr>
          <w:t>Qualifying Force Majeure Provision</w:t>
        </w:r>
        <w:r w:rsidRPr="004A51E0">
          <w:t xml:space="preserve"> </w:t>
        </w:r>
      </w:ins>
    </w:p>
    <w:p w14:paraId="78648CC4" w14:textId="77777777" w:rsidR="00A21139" w:rsidRPr="004A51E0" w:rsidRDefault="00A21139" w:rsidP="00A21139">
      <w:pPr>
        <w:spacing w:after="240"/>
        <w:rPr>
          <w:ins w:id="84" w:author="ERCOT" w:date="2023-03-22T08:23:00Z"/>
        </w:rPr>
      </w:pPr>
      <w:ins w:id="85" w:author="ERCOT" w:date="2023-03-22T08:23:00Z">
        <w:r>
          <w:t>A</w:t>
        </w:r>
        <w:r w:rsidRPr="004A51E0">
          <w:t xml:space="preserve"> force majeure provision that provides that:</w:t>
        </w:r>
      </w:ins>
    </w:p>
    <w:p w14:paraId="44792A66" w14:textId="1E83A63A" w:rsidR="00A21139" w:rsidRPr="000F2229" w:rsidRDefault="00A21139" w:rsidP="00A21139">
      <w:pPr>
        <w:spacing w:after="240"/>
        <w:ind w:left="1440" w:hanging="720"/>
        <w:rPr>
          <w:ins w:id="86" w:author="ERCOT" w:date="2023-03-22T08:23:00Z"/>
        </w:rPr>
      </w:pPr>
      <w:ins w:id="87" w:author="ERCOT" w:date="2023-03-22T08:23:00Z">
        <w:r w:rsidRPr="004A51E0">
          <w:t>(</w:t>
        </w:r>
        <w:r>
          <w:t>a</w:t>
        </w:r>
        <w:r w:rsidRPr="000F2229">
          <w:t>) </w:t>
        </w:r>
        <w:r w:rsidRPr="000F2229">
          <w:tab/>
        </w:r>
        <w:r>
          <w:t>B</w:t>
        </w:r>
        <w:r w:rsidRPr="000F2229">
          <w:t>efore the pipeline or storage provider may suspend its performance due to force majeure, the pipeline or storage provider must exercise due diligence and incur reasonable cost to prevent or overcome the event of force majeure;</w:t>
        </w:r>
      </w:ins>
    </w:p>
    <w:p w14:paraId="775C53CF" w14:textId="2A54D9FE" w:rsidR="00A21139" w:rsidRPr="000F2229" w:rsidRDefault="00A21139" w:rsidP="00A21139">
      <w:pPr>
        <w:spacing w:after="240"/>
        <w:ind w:left="1440" w:hanging="720"/>
        <w:rPr>
          <w:ins w:id="88" w:author="ERCOT" w:date="2023-03-22T08:23:00Z"/>
        </w:rPr>
      </w:pPr>
      <w:ins w:id="89" w:author="ERCOT" w:date="2023-03-22T08:23:00Z">
        <w:r w:rsidRPr="000F2229">
          <w:t>(</w:t>
        </w:r>
        <w:r>
          <w:t>b)</w:t>
        </w:r>
        <w:r w:rsidRPr="000F2229">
          <w:t xml:space="preserve"> </w:t>
        </w:r>
        <w:r w:rsidRPr="000F2229">
          <w:tab/>
        </w:r>
        <w:r>
          <w:t>T</w:t>
        </w:r>
        <w:r w:rsidRPr="000F2229">
          <w:t>he pipeline or storage provider will not be entitled to the benefit of force majeure to the extent its performance is affected solely by: its own negligence or willful misconduct; economic hardship (including the pipeline or storage provider’s ability to sell natural gas, natural gas transportation service, or</w:t>
        </w:r>
      </w:ins>
      <w:ins w:id="90" w:author="ERCOT" w:date="2023-03-27T10:58:00Z">
        <w:r w:rsidR="00256D03">
          <w:t xml:space="preserve"> natural </w:t>
        </w:r>
      </w:ins>
      <w:ins w:id="91" w:author="ERCOT" w:date="2023-03-22T08:23:00Z">
        <w:r w:rsidRPr="000F2229">
          <w:t>gas storage service at a higher or more advantageous fee than the fee provided in the contract); breakdown, failure, freezing or breakage of, or the necessity for making repairs or alterations to, any facilities or equipment caused by a failure to properly maintain such facilities or equipment that is reasonably foreseeable; or a failure to satisfy weatherization requirements under applicable law;</w:t>
        </w:r>
      </w:ins>
    </w:p>
    <w:p w14:paraId="2C08145A" w14:textId="467BB044" w:rsidR="00A21139" w:rsidRPr="000F2229" w:rsidRDefault="00A21139" w:rsidP="00A21139">
      <w:pPr>
        <w:spacing w:after="240"/>
        <w:ind w:left="1440" w:hanging="720"/>
        <w:rPr>
          <w:ins w:id="92" w:author="ERCOT" w:date="2023-03-22T08:23:00Z"/>
        </w:rPr>
      </w:pPr>
      <w:ins w:id="93" w:author="ERCOT" w:date="2023-03-22T08:23:00Z">
        <w:r w:rsidRPr="000F2229">
          <w:t>(</w:t>
        </w:r>
        <w:r>
          <w:t>c</w:t>
        </w:r>
        <w:r w:rsidRPr="000F2229">
          <w:t xml:space="preserve">) </w:t>
        </w:r>
        <w:r w:rsidRPr="000F2229">
          <w:tab/>
        </w:r>
        <w:r>
          <w:t>U</w:t>
        </w:r>
        <w:r w:rsidRPr="000F2229">
          <w:t xml:space="preserve">pon declaring force majeure, the pipeline or storage provider must provide notice and reasonably full details describing such force majeure in ‎writing to the Generation Entity; and </w:t>
        </w:r>
      </w:ins>
    </w:p>
    <w:p w14:paraId="4D0186C1" w14:textId="47C57F0B" w:rsidR="00A21139" w:rsidRPr="000F2229" w:rsidRDefault="00A21139" w:rsidP="00A21139">
      <w:pPr>
        <w:spacing w:after="240"/>
        <w:ind w:left="1440" w:hanging="720"/>
        <w:rPr>
          <w:ins w:id="94" w:author="ERCOT" w:date="2023-03-22T08:23:00Z"/>
        </w:rPr>
      </w:pPr>
      <w:ins w:id="95" w:author="ERCOT" w:date="2023-03-22T08:23:00Z">
        <w:r w:rsidRPr="000F2229">
          <w:t>(</w:t>
        </w:r>
        <w:r>
          <w:t>d</w:t>
        </w:r>
        <w:r w:rsidRPr="000F2229">
          <w:t xml:space="preserve">) </w:t>
        </w:r>
        <w:r w:rsidRPr="000F2229">
          <w:tab/>
        </w:r>
        <w:r>
          <w:t>W</w:t>
        </w:r>
        <w:r w:rsidRPr="000F2229">
          <w:t>ithin ten days of a notice by a party of an event or occurrence of force majeure, the unaffected party shall have the right, at its own expense and upon reasonable notice to the other party, to audit and examine copies of the relevant portion of the records and recordings of the other party to the extent reasonably necessary to verify the full details of the event or occurrence of force majeure as described in the notice.</w:t>
        </w:r>
      </w:ins>
    </w:p>
    <w:p w14:paraId="304A1B55" w14:textId="194F14C6" w:rsidR="00A9688E" w:rsidRPr="00B94ADC" w:rsidRDefault="00A9688E" w:rsidP="00A9688E">
      <w:pPr>
        <w:keepNext/>
        <w:tabs>
          <w:tab w:val="left" w:pos="1080"/>
        </w:tabs>
        <w:spacing w:before="480" w:after="240"/>
        <w:ind w:left="1080" w:hanging="1080"/>
        <w:outlineLvl w:val="2"/>
        <w:rPr>
          <w:b/>
          <w:bCs/>
          <w:i/>
        </w:rPr>
      </w:pPr>
      <w:commentRangeStart w:id="96"/>
      <w:r w:rsidRPr="00B94ADC">
        <w:rPr>
          <w:b/>
          <w:bCs/>
          <w:i/>
        </w:rPr>
        <w:t>3.14.5</w:t>
      </w:r>
      <w:commentRangeEnd w:id="96"/>
      <w:r w:rsidR="00635539">
        <w:rPr>
          <w:rStyle w:val="CommentReference"/>
        </w:rPr>
        <w:commentReference w:id="96"/>
      </w:r>
      <w:r w:rsidRPr="00B94ADC">
        <w:rPr>
          <w:b/>
          <w:bCs/>
          <w:i/>
        </w:rPr>
        <w:tab/>
        <w:t>Firm Fuel Supply Service</w:t>
      </w:r>
      <w:bookmarkEnd w:id="8"/>
    </w:p>
    <w:p w14:paraId="24C693D3" w14:textId="31A0EC96" w:rsidR="00C478F8" w:rsidRPr="00C478F8" w:rsidRDefault="00C478F8" w:rsidP="00C478F8">
      <w:pPr>
        <w:spacing w:after="240"/>
        <w:ind w:left="720" w:hanging="720"/>
        <w:rPr>
          <w:iCs/>
          <w:szCs w:val="20"/>
        </w:rPr>
      </w:pPr>
      <w:r w:rsidRPr="00C478F8">
        <w:rPr>
          <w:iCs/>
          <w:szCs w:val="20"/>
        </w:rPr>
        <w:t>(1)</w:t>
      </w:r>
      <w:r w:rsidRPr="00C478F8">
        <w:rPr>
          <w:iCs/>
          <w:szCs w:val="20"/>
        </w:rPr>
        <w:tab/>
        <w:t>Each Generation Resource providing Firm Fuel Supply Service (FFSS) must meet technical requirements specified in Section 8.1.1, QSE Ancillary Service Performance Standards, and Section 8.1.1.1, Ancillary Service Qualification and Testing.</w:t>
      </w:r>
    </w:p>
    <w:p w14:paraId="7121CE08" w14:textId="0AB80FB3" w:rsidR="00C478F8" w:rsidRPr="00C478F8" w:rsidRDefault="00C478F8" w:rsidP="00C478F8">
      <w:pPr>
        <w:spacing w:after="240"/>
        <w:ind w:left="720" w:hanging="720"/>
        <w:rPr>
          <w:iCs/>
          <w:szCs w:val="20"/>
        </w:rPr>
      </w:pPr>
      <w:r w:rsidRPr="00C478F8">
        <w:rPr>
          <w:iCs/>
          <w:szCs w:val="20"/>
        </w:rPr>
        <w:t>(2)</w:t>
      </w:r>
      <w:r w:rsidRPr="00C478F8">
        <w:rPr>
          <w:iCs/>
          <w:szCs w:val="20"/>
        </w:rPr>
        <w:tab/>
        <w:t>ERCOT shall issue an RFP by August 1 of each year soliciting bids from QSEs for Generation Resources to provide FFSS.  The RFP shall require bids to be submitted on or before September 1</w:t>
      </w:r>
      <w:r w:rsidRPr="00C478F8">
        <w:rPr>
          <w:iCs/>
          <w:szCs w:val="20"/>
          <w:vertAlign w:val="superscript"/>
        </w:rPr>
        <w:t xml:space="preserve"> </w:t>
      </w:r>
      <w:r w:rsidRPr="00C478F8">
        <w:rPr>
          <w:iCs/>
          <w:szCs w:val="20"/>
        </w:rPr>
        <w:t xml:space="preserve">of each year. </w:t>
      </w:r>
    </w:p>
    <w:p w14:paraId="38E9F494" w14:textId="7461C4E6" w:rsidR="00C478F8" w:rsidRPr="00C478F8" w:rsidRDefault="00C478F8" w:rsidP="00C478F8">
      <w:pPr>
        <w:spacing w:after="240"/>
        <w:ind w:left="720" w:hanging="720"/>
        <w:rPr>
          <w:iCs/>
          <w:szCs w:val="20"/>
        </w:rPr>
      </w:pPr>
      <w:r w:rsidRPr="00C478F8">
        <w:rPr>
          <w:iCs/>
          <w:szCs w:val="20"/>
        </w:rPr>
        <w:lastRenderedPageBreak/>
        <w:t>(3)</w:t>
      </w:r>
      <w:r w:rsidRPr="00C478F8">
        <w:rPr>
          <w:iCs/>
          <w:szCs w:val="20"/>
        </w:rPr>
        <w:tab/>
        <w:t>QSEs may submit bids individually for one or more Generation Resources to provide FFSS using a bid submission form posted on the ERCOT website.  A QSE may not submit a bid for a given Generation Resource unless it is the QSE designated by the Resource Entity associated with that Generation Resource.  ERCOT must evaluate bids using criteria identified in an appendix to the RFP.  ERCOT will issue FFSS awards for each Generation Resource by September 30 and will post the awards to the MIS Certified Area for each QSE that is awarded an FFSS obligation.  The posting will include information such as, but not limited to, the identity of the Resource, the FFSS Standby Fee awarded, the amount of reserved fuel associated with the FFSS award, and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 bid for one or more Generation Resources to provide FFSS beginning in the same year the RFP is issued or beginning in a subsequent year covered by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0258AC5C" w14:textId="02C46930" w:rsidR="00C478F8" w:rsidRDefault="00C478F8" w:rsidP="00C478F8">
      <w:pPr>
        <w:spacing w:after="240"/>
        <w:ind w:left="1440" w:hanging="720"/>
        <w:rPr>
          <w:iCs/>
          <w:szCs w:val="20"/>
        </w:rPr>
      </w:pPr>
      <w:r w:rsidRPr="00C478F8">
        <w:rPr>
          <w:iCs/>
          <w:szCs w:val="20"/>
        </w:rPr>
        <w:t>(a)</w:t>
      </w:r>
      <w:r w:rsidRPr="00C478F8">
        <w:rPr>
          <w:iCs/>
          <w:szCs w:val="20"/>
        </w:rPr>
        <w:tab/>
        <w:t>On the bid submission form, the QSE shall disclose information including, but not limited to, the amount of reserved fuel offered, the MW available from the capacity offered, and each limitation of the offered Resource that could affect the Resource’s ability to provide FFSS.</w:t>
      </w:r>
    </w:p>
    <w:p w14:paraId="030CE306" w14:textId="77777777" w:rsidR="00256D03" w:rsidRPr="00256D03" w:rsidRDefault="00256D03" w:rsidP="00256D03">
      <w:pPr>
        <w:spacing w:after="240"/>
        <w:ind w:left="1440" w:hanging="720"/>
        <w:rPr>
          <w:ins w:id="97" w:author="ERCOT" w:date="2023-03-27T10:59:00Z"/>
        </w:rPr>
      </w:pPr>
      <w:ins w:id="98" w:author="ERCOT" w:date="2023-03-27T10:59:00Z">
        <w:r w:rsidRPr="002E2630">
          <w:rPr>
            <w:iCs/>
          </w:rPr>
          <w:t>(b)</w:t>
        </w:r>
        <w:r w:rsidRPr="002E2630">
          <w:rPr>
            <w:iCs/>
          </w:rPr>
          <w:tab/>
        </w:r>
        <w:r w:rsidRPr="00256D03">
          <w:rPr>
            <w:iCs/>
          </w:rPr>
          <w:t xml:space="preserve">If the QSE offers a Generation Resource as meeting the qualification requirements in paragraph (1)(c) of Section 8.1.1.2.1.6, Firm Fuel Supply Service Resource Qualification, Testing, and Decertification, the QSE must submit as part of its offer </w:t>
        </w:r>
        <w:r w:rsidRPr="00256D03">
          <w:t xml:space="preserve">a certification for the offered Generation Resource.  The certification must include:  </w:t>
        </w:r>
      </w:ins>
    </w:p>
    <w:p w14:paraId="206E13F4" w14:textId="58C5344F" w:rsidR="00256D03" w:rsidRPr="00256D03" w:rsidRDefault="00256D03" w:rsidP="00256D03">
      <w:pPr>
        <w:spacing w:after="240"/>
        <w:ind w:left="2160" w:hanging="720"/>
        <w:rPr>
          <w:ins w:id="99" w:author="ERCOT" w:date="2023-03-27T10:59:00Z"/>
        </w:rPr>
      </w:pPr>
      <w:ins w:id="100" w:author="ERCOT" w:date="2023-03-27T10:59:00Z">
        <w:r w:rsidRPr="00256D03">
          <w:t>(i)</w:t>
        </w:r>
        <w:r w:rsidRPr="00256D03">
          <w:tab/>
          <w:t>Certification that the Generation Entity for the Generation Resource (or an Affiliate) has a Firm Transportation Agreement, firm natural gas supply, and contracted or owned storage capacity meeting the</w:t>
        </w:r>
      </w:ins>
      <w:ins w:id="101" w:author="ERCOT" w:date="2023-03-29T13:54:00Z">
        <w:r w:rsidR="00D05C9D">
          <w:t xml:space="preserve"> </w:t>
        </w:r>
      </w:ins>
      <w:ins w:id="102" w:author="ERCOT" w:date="2023-03-27T10:59:00Z">
        <w:r w:rsidRPr="00256D03">
          <w:t xml:space="preserve">qualification requirements </w:t>
        </w:r>
        <w:r w:rsidRPr="00256D03">
          <w:rPr>
            <w:iCs/>
          </w:rPr>
          <w:t>in paragraph (1)(c) of Section 8.1.1.2.1.6</w:t>
        </w:r>
        <w:r w:rsidRPr="00256D03">
          <w:t xml:space="preserve">; </w:t>
        </w:r>
      </w:ins>
    </w:p>
    <w:p w14:paraId="3A004904" w14:textId="77777777" w:rsidR="00256D03" w:rsidRPr="00256D03" w:rsidRDefault="00256D03" w:rsidP="00256D03">
      <w:pPr>
        <w:spacing w:after="240"/>
        <w:ind w:left="2160" w:hanging="720"/>
        <w:rPr>
          <w:ins w:id="103" w:author="ERCOT" w:date="2023-03-27T10:59:00Z"/>
        </w:rPr>
      </w:pPr>
      <w:ins w:id="104" w:author="ERCOT" w:date="2023-03-27T10:59:00Z">
        <w:r w:rsidRPr="00256D03">
          <w:t>(ii)</w:t>
        </w:r>
        <w:r w:rsidRPr="00256D03">
          <w:tab/>
          <w:t>The following information regarding the Firm Transportation Agreement:</w:t>
        </w:r>
      </w:ins>
    </w:p>
    <w:p w14:paraId="37FDF2F9" w14:textId="6D5843BE" w:rsidR="00256D03" w:rsidRDefault="00256D03" w:rsidP="00256D03">
      <w:pPr>
        <w:spacing w:after="240"/>
        <w:ind w:left="2160"/>
        <w:rPr>
          <w:ins w:id="105" w:author="ERCOT" w:date="2023-03-27T10:59:00Z"/>
          <w:rFonts w:eastAsiaTheme="minorHAnsi"/>
        </w:rPr>
      </w:pPr>
      <w:ins w:id="106" w:author="ERCOT" w:date="2023-03-27T10:59:00Z">
        <w:r w:rsidRPr="00256D03">
          <w:t>(A)</w:t>
        </w:r>
        <w:r w:rsidRPr="00256D03">
          <w:tab/>
          <w:t xml:space="preserve">FFSS </w:t>
        </w:r>
        <w:r w:rsidRPr="00256D03">
          <w:rPr>
            <w:rFonts w:eastAsiaTheme="minorHAnsi"/>
          </w:rPr>
          <w:t>Qualifying Pipeline name;</w:t>
        </w:r>
      </w:ins>
    </w:p>
    <w:p w14:paraId="0504C264" w14:textId="77777777" w:rsidR="00F100D4" w:rsidRDefault="00F100D4" w:rsidP="00F100D4">
      <w:pPr>
        <w:spacing w:after="240"/>
        <w:ind w:left="2160"/>
        <w:rPr>
          <w:ins w:id="107" w:author="ERCOT" w:date="2023-03-22T08:53:00Z"/>
          <w:rFonts w:eastAsiaTheme="minorHAnsi"/>
        </w:rPr>
      </w:pPr>
      <w:ins w:id="108" w:author="ERCOT" w:date="2023-03-22T08:53:00Z">
        <w:r>
          <w:t>(B)</w:t>
        </w:r>
        <w:r>
          <w:tab/>
        </w:r>
        <w:r w:rsidRPr="002E2630">
          <w:rPr>
            <w:rFonts w:eastAsiaTheme="minorHAnsi"/>
          </w:rPr>
          <w:t>Term;</w:t>
        </w:r>
        <w:r>
          <w:rPr>
            <w:rFonts w:eastAsiaTheme="minorHAnsi"/>
          </w:rPr>
          <w:t xml:space="preserve"> </w:t>
        </w:r>
      </w:ins>
    </w:p>
    <w:p w14:paraId="22A22B3B" w14:textId="77777777" w:rsidR="00F100D4" w:rsidRDefault="00F100D4" w:rsidP="00F100D4">
      <w:pPr>
        <w:spacing w:after="240"/>
        <w:ind w:left="2160"/>
        <w:rPr>
          <w:ins w:id="109" w:author="ERCOT" w:date="2023-03-22T08:53:00Z"/>
          <w:rFonts w:eastAsiaTheme="minorHAnsi"/>
        </w:rPr>
      </w:pPr>
      <w:ins w:id="110" w:author="ERCOT" w:date="2023-03-22T08:53:00Z">
        <w:r>
          <w:t>(C)</w:t>
        </w:r>
        <w:r>
          <w:tab/>
        </w:r>
        <w:r w:rsidRPr="002E2630">
          <w:rPr>
            <w:rFonts w:eastAsiaTheme="minorHAnsi"/>
          </w:rPr>
          <w:t>Primary points of receipt and delivery;</w:t>
        </w:r>
        <w:r>
          <w:rPr>
            <w:rFonts w:eastAsiaTheme="minorHAnsi"/>
          </w:rPr>
          <w:t xml:space="preserve"> </w:t>
        </w:r>
      </w:ins>
    </w:p>
    <w:p w14:paraId="4261330D" w14:textId="77777777" w:rsidR="00F100D4" w:rsidRPr="002E2630" w:rsidRDefault="00F100D4" w:rsidP="00F100D4">
      <w:pPr>
        <w:spacing w:after="240"/>
        <w:ind w:left="2160"/>
        <w:rPr>
          <w:ins w:id="111" w:author="ERCOT" w:date="2023-03-22T08:53:00Z"/>
          <w:rFonts w:eastAsiaTheme="minorHAnsi"/>
        </w:rPr>
      </w:pPr>
      <w:ins w:id="112" w:author="ERCOT" w:date="2023-03-22T08:53:00Z">
        <w:r>
          <w:t>(D)</w:t>
        </w:r>
        <w:r>
          <w:tab/>
        </w:r>
        <w:r w:rsidRPr="002E2630">
          <w:rPr>
            <w:rFonts w:eastAsiaTheme="minorHAnsi"/>
          </w:rPr>
          <w:t>Maximum daily contract quantity (in MMBtu);</w:t>
        </w:r>
      </w:ins>
    </w:p>
    <w:p w14:paraId="25F0518A" w14:textId="77777777" w:rsidR="00F100D4" w:rsidRPr="002E2630" w:rsidRDefault="00F100D4" w:rsidP="00F100D4">
      <w:pPr>
        <w:spacing w:after="240"/>
        <w:ind w:left="2160"/>
        <w:rPr>
          <w:ins w:id="113" w:author="ERCOT" w:date="2023-03-22T08:53:00Z"/>
          <w:rFonts w:eastAsiaTheme="minorHAnsi"/>
        </w:rPr>
      </w:pPr>
      <w:ins w:id="114" w:author="ERCOT" w:date="2023-03-22T08:53:00Z">
        <w:r>
          <w:rPr>
            <w:rFonts w:eastAsiaTheme="minorHAnsi"/>
          </w:rPr>
          <w:t>(E)</w:t>
        </w:r>
        <w:r>
          <w:rPr>
            <w:rFonts w:eastAsiaTheme="minorHAnsi"/>
          </w:rPr>
          <w:tab/>
        </w:r>
        <w:r w:rsidRPr="002E2630">
          <w:rPr>
            <w:rFonts w:eastAsiaTheme="minorHAnsi"/>
          </w:rPr>
          <w:t>Shipper of record; and</w:t>
        </w:r>
      </w:ins>
    </w:p>
    <w:p w14:paraId="0F74F07B" w14:textId="77777777" w:rsidR="00F100D4" w:rsidRPr="002E2630" w:rsidRDefault="00F100D4" w:rsidP="00F100D4">
      <w:pPr>
        <w:spacing w:after="240"/>
        <w:ind w:left="2880" w:hanging="720"/>
        <w:rPr>
          <w:ins w:id="115" w:author="ERCOT" w:date="2023-03-22T08:53:00Z"/>
          <w:rFonts w:eastAsiaTheme="minorHAnsi"/>
        </w:rPr>
      </w:pPr>
      <w:ins w:id="116" w:author="ERCOT" w:date="2023-03-22T08:53:00Z">
        <w:r>
          <w:rPr>
            <w:rFonts w:eastAsiaTheme="minorHAnsi"/>
          </w:rPr>
          <w:lastRenderedPageBreak/>
          <w:t>(F)</w:t>
        </w:r>
        <w:r>
          <w:rPr>
            <w:rFonts w:eastAsiaTheme="minorHAnsi"/>
          </w:rPr>
          <w:tab/>
        </w:r>
        <w:r w:rsidRPr="002E2630">
          <w:rPr>
            <w:rFonts w:eastAsiaTheme="minorHAnsi"/>
          </w:rPr>
          <w:t>Whether the Firm Transportation Agreement provides for ratable receipts and deliveries</w:t>
        </w:r>
        <w:r>
          <w:rPr>
            <w:rFonts w:eastAsiaTheme="minorHAnsi"/>
          </w:rPr>
          <w:t>; and</w:t>
        </w:r>
      </w:ins>
    </w:p>
    <w:p w14:paraId="143A4DE4" w14:textId="77777777" w:rsidR="00F100D4" w:rsidRPr="002E2630" w:rsidRDefault="00F100D4" w:rsidP="00F100D4">
      <w:pPr>
        <w:spacing w:after="240"/>
        <w:ind w:left="2160" w:hanging="720"/>
        <w:rPr>
          <w:ins w:id="117" w:author="ERCOT" w:date="2023-03-22T08:53:00Z"/>
        </w:rPr>
      </w:pPr>
      <w:ins w:id="118" w:author="ERCOT" w:date="2023-03-22T08:53:00Z">
        <w:r>
          <w:t>(iii)</w:t>
        </w:r>
        <w:r>
          <w:tab/>
          <w:t>T</w:t>
        </w:r>
        <w:r w:rsidRPr="002E2630">
          <w:t>he following information regarding the storage arrangements:</w:t>
        </w:r>
      </w:ins>
    </w:p>
    <w:p w14:paraId="1BCAE7F1" w14:textId="77777777" w:rsidR="00F100D4" w:rsidRPr="00F100D4" w:rsidRDefault="00F100D4" w:rsidP="00F100D4">
      <w:pPr>
        <w:spacing w:after="240"/>
        <w:ind w:left="2880" w:hanging="720"/>
        <w:rPr>
          <w:ins w:id="119" w:author="ERCOT" w:date="2023-03-22T08:53:00Z"/>
          <w:rFonts w:eastAsiaTheme="minorHAnsi"/>
        </w:rPr>
      </w:pPr>
      <w:ins w:id="120" w:author="ERCOT" w:date="2023-03-22T08:53:00Z">
        <w:r w:rsidRPr="00F100D4">
          <w:rPr>
            <w:rFonts w:eastAsiaTheme="minorHAnsi"/>
          </w:rPr>
          <w:t>(A)</w:t>
        </w:r>
        <w:r w:rsidRPr="00F100D4">
          <w:rPr>
            <w:rFonts w:eastAsiaTheme="minorHAnsi"/>
          </w:rPr>
          <w:tab/>
          <w:t>Storage facility name;</w:t>
        </w:r>
      </w:ins>
    </w:p>
    <w:p w14:paraId="5230C04C" w14:textId="77777777" w:rsidR="00F100D4" w:rsidRPr="00F100D4" w:rsidRDefault="00F100D4" w:rsidP="00F100D4">
      <w:pPr>
        <w:spacing w:after="240"/>
        <w:ind w:left="2880" w:hanging="720"/>
        <w:rPr>
          <w:ins w:id="121" w:author="ERCOT" w:date="2023-03-22T08:53:00Z"/>
          <w:rFonts w:eastAsiaTheme="minorHAnsi"/>
        </w:rPr>
      </w:pPr>
      <w:ins w:id="122" w:author="ERCOT" w:date="2023-03-22T08:53:00Z">
        <w:r w:rsidRPr="00F100D4">
          <w:rPr>
            <w:rFonts w:eastAsiaTheme="minorHAnsi"/>
          </w:rPr>
          <w:t>(B)</w:t>
        </w:r>
        <w:r w:rsidRPr="00F100D4">
          <w:rPr>
            <w:rFonts w:eastAsiaTheme="minorHAnsi"/>
          </w:rPr>
          <w:tab/>
          <w:t>Term of the Firm Gas Storage Agreement (if applicable);</w:t>
        </w:r>
      </w:ins>
    </w:p>
    <w:p w14:paraId="334E02D8" w14:textId="77777777" w:rsidR="00F100D4" w:rsidRPr="00F100D4" w:rsidRDefault="00F100D4" w:rsidP="00F100D4">
      <w:pPr>
        <w:spacing w:after="240"/>
        <w:ind w:left="2880" w:hanging="720"/>
        <w:rPr>
          <w:ins w:id="123" w:author="ERCOT" w:date="2023-03-22T08:53:00Z"/>
          <w:rFonts w:eastAsiaTheme="minorHAnsi"/>
        </w:rPr>
      </w:pPr>
      <w:ins w:id="124" w:author="ERCOT" w:date="2023-03-22T08:53:00Z">
        <w:r w:rsidRPr="00F100D4">
          <w:rPr>
            <w:rFonts w:eastAsiaTheme="minorHAnsi"/>
          </w:rPr>
          <w:t>(C)</w:t>
        </w:r>
        <w:r w:rsidRPr="00F100D4">
          <w:rPr>
            <w:rFonts w:eastAsiaTheme="minorHAnsi"/>
          </w:rPr>
          <w:tab/>
          <w:t>Maximum storage quantity owned or contracted under the Firm Gas Storage Agreement (in MMBtu); and</w:t>
        </w:r>
      </w:ins>
    </w:p>
    <w:p w14:paraId="6120D159" w14:textId="77777777" w:rsidR="001E5804" w:rsidRDefault="00F100D4" w:rsidP="001E5804">
      <w:pPr>
        <w:spacing w:after="240"/>
        <w:ind w:left="2880" w:hanging="720"/>
        <w:rPr>
          <w:rFonts w:eastAsiaTheme="minorHAnsi"/>
        </w:rPr>
      </w:pPr>
      <w:ins w:id="125" w:author="ERCOT" w:date="2023-03-22T08:53:00Z">
        <w:r w:rsidRPr="00F100D4">
          <w:rPr>
            <w:rFonts w:eastAsiaTheme="minorHAnsi"/>
          </w:rPr>
          <w:t>(D)</w:t>
        </w:r>
        <w:r w:rsidRPr="00F100D4">
          <w:rPr>
            <w:rFonts w:eastAsiaTheme="minorHAnsi"/>
          </w:rPr>
          <w:tab/>
          <w:t>Maximum daily withdrawal quantity (in MMBtu).</w:t>
        </w:r>
      </w:ins>
    </w:p>
    <w:p w14:paraId="1ED8E9B1" w14:textId="37F8DC1B" w:rsidR="00C478F8" w:rsidRPr="001E5804" w:rsidRDefault="00C478F8" w:rsidP="001E5804">
      <w:pPr>
        <w:spacing w:after="240"/>
        <w:ind w:left="1440" w:hanging="720"/>
        <w:rPr>
          <w:rFonts w:eastAsiaTheme="minorHAnsi"/>
        </w:rPr>
      </w:pPr>
      <w:r w:rsidRPr="00C478F8">
        <w:rPr>
          <w:iCs/>
          <w:szCs w:val="20"/>
        </w:rPr>
        <w:t>(</w:t>
      </w:r>
      <w:ins w:id="126" w:author="ERCOT" w:date="2023-03-22T08:53:00Z">
        <w:r w:rsidR="00F100D4">
          <w:rPr>
            <w:iCs/>
            <w:szCs w:val="20"/>
          </w:rPr>
          <w:t>c</w:t>
        </w:r>
      </w:ins>
      <w:del w:id="127" w:author="ERCOT" w:date="2023-03-22T08:53:00Z">
        <w:r w:rsidRPr="00C478F8" w:rsidDel="00F100D4">
          <w:rPr>
            <w:iCs/>
            <w:szCs w:val="20"/>
          </w:rPr>
          <w:delText>b</w:delText>
        </w:r>
      </w:del>
      <w:r w:rsidRPr="00C478F8">
        <w:rPr>
          <w:iCs/>
          <w:szCs w:val="20"/>
        </w:rPr>
        <w:t>)</w:t>
      </w:r>
      <w:r w:rsidRPr="00C478F8">
        <w:rPr>
          <w:iCs/>
          <w:szCs w:val="20"/>
        </w:rPr>
        <w:tab/>
        <w:t>When a Resource is selected to provide FFSS, the Resource shall complete all applicable testing requirements as specified in Section 8.1.1.2.1.6, Firm Fuel Supply Service Resource Qualification, Testing, and Decertification.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478F8" w:rsidRPr="00C478F8" w14:paraId="465EA73B" w14:textId="77777777" w:rsidTr="0021533B">
        <w:tc>
          <w:tcPr>
            <w:tcW w:w="9445" w:type="dxa"/>
            <w:tcBorders>
              <w:top w:val="single" w:sz="4" w:space="0" w:color="auto"/>
              <w:left w:val="single" w:sz="4" w:space="0" w:color="auto"/>
              <w:bottom w:val="single" w:sz="4" w:space="0" w:color="auto"/>
              <w:right w:val="single" w:sz="4" w:space="0" w:color="auto"/>
            </w:tcBorders>
            <w:shd w:val="clear" w:color="auto" w:fill="D9D9D9"/>
          </w:tcPr>
          <w:p w14:paraId="0289DB7C" w14:textId="31F870E8" w:rsidR="00C478F8" w:rsidRPr="00C478F8" w:rsidRDefault="00C478F8" w:rsidP="00C478F8">
            <w:pPr>
              <w:spacing w:before="120" w:after="240"/>
              <w:rPr>
                <w:b/>
                <w:i/>
                <w:szCs w:val="20"/>
              </w:rPr>
            </w:pPr>
            <w:r w:rsidRPr="00C478F8">
              <w:rPr>
                <w:b/>
                <w:i/>
                <w:szCs w:val="20"/>
              </w:rPr>
              <w:t>[NPRR1154:  Replace paragraph (</w:t>
            </w:r>
            <w:ins w:id="128" w:author="ERCOT" w:date="2023-03-22T08:53:00Z">
              <w:r w:rsidR="00F100D4">
                <w:rPr>
                  <w:b/>
                  <w:i/>
                  <w:szCs w:val="20"/>
                </w:rPr>
                <w:t>c</w:t>
              </w:r>
            </w:ins>
            <w:del w:id="129" w:author="ERCOT" w:date="2023-03-22T08:53:00Z">
              <w:r w:rsidRPr="00C478F8" w:rsidDel="00F100D4">
                <w:rPr>
                  <w:b/>
                  <w:i/>
                  <w:szCs w:val="20"/>
                </w:rPr>
                <w:delText>b</w:delText>
              </w:r>
            </w:del>
            <w:r w:rsidRPr="00C478F8">
              <w:rPr>
                <w:b/>
                <w:i/>
                <w:szCs w:val="20"/>
              </w:rPr>
              <w:t>) above with the following upon system implementation:]</w:t>
            </w:r>
          </w:p>
          <w:p w14:paraId="7DB5E6A8" w14:textId="00F1E869" w:rsidR="00C478F8" w:rsidRPr="00C478F8" w:rsidRDefault="00C478F8" w:rsidP="00C478F8">
            <w:pPr>
              <w:spacing w:after="240"/>
              <w:ind w:left="1440" w:hanging="720"/>
              <w:rPr>
                <w:iCs/>
                <w:szCs w:val="20"/>
              </w:rPr>
            </w:pPr>
            <w:r w:rsidRPr="00C478F8">
              <w:rPr>
                <w:iCs/>
                <w:szCs w:val="20"/>
              </w:rPr>
              <w:t>(</w:t>
            </w:r>
            <w:ins w:id="130" w:author="ERCOT" w:date="2023-03-22T08:53:00Z">
              <w:r w:rsidR="00F100D4">
                <w:rPr>
                  <w:iCs/>
                  <w:szCs w:val="20"/>
                </w:rPr>
                <w:t>c</w:t>
              </w:r>
            </w:ins>
            <w:del w:id="131" w:author="ERCOT" w:date="2023-03-22T08:53:00Z">
              <w:r w:rsidRPr="00C478F8" w:rsidDel="00F100D4">
                <w:rPr>
                  <w:iCs/>
                  <w:szCs w:val="20"/>
                </w:rPr>
                <w:delText>b</w:delText>
              </w:r>
            </w:del>
            <w:r w:rsidRPr="00C478F8">
              <w:rPr>
                <w:iCs/>
                <w:szCs w:val="20"/>
              </w:rPr>
              <w:t>)</w:t>
            </w:r>
            <w:r w:rsidRPr="00C478F8">
              <w:rPr>
                <w:iCs/>
                <w:szCs w:val="20"/>
              </w:rPr>
              <w:tab/>
              <w:t>When a Resource is selected to provide FFSS, the Resource shall complete all applicable testing requirements as specified in Section 8.1.1.2.1.6, Firm Fuel Supply Service Resource Qualification, Testing, and Decertification.  A QSE representing a FFSSR is allowed to provide the FFSS with an alternate Resource previously approved by ERCOT to replace the FFSSR.</w:t>
            </w:r>
          </w:p>
        </w:tc>
      </w:tr>
    </w:tbl>
    <w:p w14:paraId="7C4F9273" w14:textId="5B3B23FB" w:rsidR="00F323A6" w:rsidRPr="00C478F8" w:rsidRDefault="00C478F8" w:rsidP="0000467A">
      <w:pPr>
        <w:spacing w:before="240" w:after="240"/>
        <w:ind w:left="1440" w:hanging="720"/>
        <w:rPr>
          <w:iCs/>
          <w:szCs w:val="20"/>
        </w:rPr>
      </w:pPr>
      <w:r w:rsidRPr="00C478F8">
        <w:rPr>
          <w:iCs/>
          <w:szCs w:val="20"/>
        </w:rPr>
        <w:t>(</w:t>
      </w:r>
      <w:ins w:id="132" w:author="ERCOT" w:date="2023-03-22T08:53:00Z">
        <w:r w:rsidR="00F100D4">
          <w:rPr>
            <w:iCs/>
            <w:szCs w:val="20"/>
          </w:rPr>
          <w:t>d</w:t>
        </w:r>
      </w:ins>
      <w:del w:id="133" w:author="ERCOT" w:date="2023-03-22T08:53:00Z">
        <w:r w:rsidRPr="00C478F8" w:rsidDel="00F100D4">
          <w:rPr>
            <w:iCs/>
            <w:szCs w:val="20"/>
          </w:rPr>
          <w:delText>c</w:delText>
        </w:r>
      </w:del>
      <w:r w:rsidRPr="00C478F8">
        <w:rPr>
          <w:iCs/>
          <w:szCs w:val="20"/>
        </w:rPr>
        <w:t>)</w:t>
      </w:r>
      <w:r w:rsidRPr="00C478F8">
        <w:rPr>
          <w:iCs/>
          <w:szCs w:val="20"/>
        </w:rPr>
        <w:tab/>
        <w:t xml:space="preserve">An offer to provide FFSS is an offer to supply an awarded amount of capacity, maintain an awarded amount of fuel, and to designate a specific number of emissions hours for which the awarded FFSSR is obligated to perform in the event that FFSS is deployed.  Reserved fuel, emissions hours, and other attributes, in excess of the FFSS awards can be used at the discretion of the QSE as long as the awarded fuel reserves and emissions hours are maintained for the purposes of ERCOT deployment of FFSS.  </w:t>
      </w:r>
    </w:p>
    <w:p w14:paraId="6439C258" w14:textId="77777777" w:rsidR="00C478F8" w:rsidRPr="00C478F8" w:rsidRDefault="00C478F8" w:rsidP="00C478F8">
      <w:pPr>
        <w:spacing w:after="240"/>
        <w:ind w:left="720" w:hanging="720"/>
        <w:rPr>
          <w:iCs/>
          <w:szCs w:val="20"/>
        </w:rPr>
      </w:pPr>
      <w:r w:rsidRPr="00C478F8">
        <w:rPr>
          <w:iCs/>
          <w:color w:val="000000"/>
        </w:rPr>
        <w:t>(4)</w:t>
      </w:r>
      <w:r w:rsidRPr="00C478F8">
        <w:rPr>
          <w:iCs/>
          <w:color w:val="000000"/>
        </w:rPr>
        <w:tab/>
        <w:t xml:space="preserve">The QSE for an </w:t>
      </w:r>
      <w:r w:rsidRPr="00C478F8">
        <w:rPr>
          <w:iCs/>
          <w:szCs w:val="20"/>
        </w:rPr>
        <w:t xml:space="preserve">FFSSR shall ensure that the Resource is prepared and able to come On-Line or remain On-Line </w:t>
      </w:r>
      <w:r w:rsidRPr="00C478F8">
        <w:rPr>
          <w:iCs/>
          <w:color w:val="000000"/>
          <w:szCs w:val="20"/>
        </w:rPr>
        <w:t>in order to maintain Resource availability in the event of a natural gas curtailment or other fuel supply disruption</w:t>
      </w:r>
      <w:r w:rsidRPr="00C478F8">
        <w:rPr>
          <w:iCs/>
          <w:szCs w:val="20"/>
        </w:rPr>
        <w:t xml:space="preserve">. </w:t>
      </w:r>
    </w:p>
    <w:p w14:paraId="16E183F6" w14:textId="5E7AC1A2" w:rsidR="00C478F8" w:rsidRPr="00C478F8" w:rsidRDefault="00C478F8" w:rsidP="00C478F8">
      <w:pPr>
        <w:spacing w:after="240"/>
        <w:ind w:left="1440" w:hanging="720"/>
        <w:rPr>
          <w:iCs/>
          <w:szCs w:val="20"/>
        </w:rPr>
      </w:pPr>
      <w:r w:rsidRPr="00C478F8">
        <w:rPr>
          <w:iCs/>
          <w:szCs w:val="20"/>
        </w:rPr>
        <w:t>(a)</w:t>
      </w:r>
      <w:r w:rsidRPr="00C478F8">
        <w:rPr>
          <w:iCs/>
          <w:szCs w:val="20"/>
        </w:rPr>
        <w:tab/>
        <w:t xml:space="preserve">When ERCOT issues a Watch for winter weather, ERCOT will notify </w:t>
      </w:r>
      <w:r w:rsidRPr="00C478F8">
        <w:rPr>
          <w:szCs w:val="20"/>
        </w:rPr>
        <w:t>all Market Participants</w:t>
      </w:r>
      <w:r w:rsidRPr="00C478F8">
        <w:rPr>
          <w:iCs/>
          <w:szCs w:val="20"/>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4902D9C" w14:textId="3F1874AC" w:rsidR="00C478F8" w:rsidRPr="00C478F8" w:rsidRDefault="00C478F8" w:rsidP="00C478F8">
      <w:pPr>
        <w:spacing w:after="240"/>
        <w:ind w:left="1440" w:hanging="720"/>
        <w:rPr>
          <w:iCs/>
          <w:szCs w:val="20"/>
        </w:rPr>
      </w:pPr>
      <w:r w:rsidRPr="00C478F8">
        <w:rPr>
          <w:iCs/>
          <w:color w:val="000000"/>
        </w:rPr>
        <w:lastRenderedPageBreak/>
        <w:t>(b)</w:t>
      </w:r>
      <w:r w:rsidRPr="00C478F8">
        <w:rPr>
          <w:iCs/>
          <w:color w:val="000000"/>
        </w:rPr>
        <w:tab/>
        <w:t xml:space="preserve">In anticipation of or in the event of a natural gas curtailment or other fuel supply disruption to an FFSSR, the </w:t>
      </w:r>
      <w:r w:rsidRPr="00C478F8">
        <w:rPr>
          <w:iCs/>
          <w:szCs w:val="20"/>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p>
    <w:p w14:paraId="0A32B130" w14:textId="15B4A810" w:rsidR="00C478F8" w:rsidRPr="00C478F8" w:rsidRDefault="00C478F8" w:rsidP="00C478F8">
      <w:pPr>
        <w:spacing w:after="240"/>
        <w:ind w:left="1440" w:hanging="720"/>
        <w:rPr>
          <w:szCs w:val="20"/>
        </w:rPr>
      </w:pPr>
      <w:r w:rsidRPr="00C478F8">
        <w:rPr>
          <w:szCs w:val="20"/>
        </w:rPr>
        <w:t>(c)</w:t>
      </w:r>
      <w:r w:rsidRPr="00C478F8">
        <w:rPr>
          <w:szCs w:val="20"/>
        </w:rPr>
        <w:tab/>
      </w:r>
      <w:r w:rsidRPr="00C478F8">
        <w:rPr>
          <w:iCs/>
          <w:color w:val="000000"/>
        </w:rPr>
        <w:t>In conjunction with a QSE notification under paragraph (b) above</w:t>
      </w:r>
      <w:r w:rsidRPr="00C478F8">
        <w:rPr>
          <w:szCs w:val="20"/>
        </w:rPr>
        <w:t>, the QSE shall also report to ERCOT any environmental limitations that would impair the ability of the FFSSR to provide FFSS for the required duration of the FFSS award.</w:t>
      </w:r>
    </w:p>
    <w:p w14:paraId="55C4270C" w14:textId="77777777" w:rsidR="00C478F8" w:rsidRPr="00C478F8" w:rsidRDefault="00C478F8" w:rsidP="00C478F8">
      <w:pPr>
        <w:spacing w:after="240"/>
        <w:ind w:left="1440" w:hanging="720"/>
        <w:rPr>
          <w:iCs/>
          <w:szCs w:val="20"/>
        </w:rPr>
      </w:pPr>
      <w:r w:rsidRPr="00C478F8">
        <w:rPr>
          <w:iCs/>
          <w:szCs w:val="20"/>
        </w:rPr>
        <w:t>(d)</w:t>
      </w:r>
      <w:r w:rsidRPr="00C478F8">
        <w:rPr>
          <w:iCs/>
          <w:szCs w:val="20"/>
        </w:rPr>
        <w:tab/>
        <w:t xml:space="preserve">ERCOT may issue an FFSS VDI without a request from the QSE, however ERCOT shall not issue an FFSS VDI without evidence of an impending or actual fuel supply disruption affecting the FFSSR. </w:t>
      </w:r>
    </w:p>
    <w:p w14:paraId="611AE26E" w14:textId="591FC5A8" w:rsidR="00C478F8" w:rsidRPr="00C478F8" w:rsidRDefault="00C478F8" w:rsidP="00C478F8">
      <w:pPr>
        <w:spacing w:after="240"/>
        <w:ind w:left="1440" w:hanging="720"/>
        <w:rPr>
          <w:iCs/>
          <w:szCs w:val="20"/>
        </w:rPr>
      </w:pPr>
      <w:r w:rsidRPr="00C478F8">
        <w:rPr>
          <w:iCs/>
          <w:szCs w:val="20"/>
        </w:rPr>
        <w:t>(e)</w:t>
      </w:r>
      <w:r w:rsidRPr="00C478F8">
        <w:rPr>
          <w:iCs/>
          <w:szCs w:val="20"/>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award duration.</w:t>
      </w:r>
    </w:p>
    <w:p w14:paraId="5F6D8574" w14:textId="0ED75527" w:rsidR="00C478F8" w:rsidRPr="00C478F8" w:rsidRDefault="00C478F8" w:rsidP="00C478F8">
      <w:pPr>
        <w:spacing w:after="240"/>
        <w:ind w:left="1440" w:hanging="720"/>
        <w:rPr>
          <w:iCs/>
          <w:szCs w:val="20"/>
        </w:rPr>
      </w:pPr>
      <w:r w:rsidRPr="00C478F8">
        <w:rPr>
          <w:iCs/>
          <w:szCs w:val="20"/>
        </w:rPr>
        <w:t>(f)</w:t>
      </w:r>
      <w:r w:rsidRPr="00C478F8">
        <w:rPr>
          <w:iCs/>
          <w:szCs w:val="20"/>
        </w:rPr>
        <w:tab/>
        <w:t>The FFSSR shall continuously deploy FFSS to generate electricity until the earlier of (i) the exhaustion of the FFSS service duration as defined in the RFP,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07A597C6" w14:textId="522F7989" w:rsidR="00C478F8" w:rsidRPr="00C478F8" w:rsidRDefault="00C478F8" w:rsidP="00C478F8">
      <w:pPr>
        <w:spacing w:after="240"/>
        <w:ind w:left="1440" w:hanging="720"/>
        <w:rPr>
          <w:szCs w:val="20"/>
        </w:rPr>
      </w:pPr>
      <w:r w:rsidRPr="00C478F8">
        <w:rPr>
          <w:szCs w:val="20"/>
        </w:rPr>
        <w:t>(g)</w:t>
      </w:r>
      <w:r w:rsidRPr="00C478F8">
        <w:rPr>
          <w:szCs w:val="20"/>
        </w:rPr>
        <w:tab/>
        <w:t>A QSE shall notify ERCOT 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76BC383B" w14:textId="0256714A" w:rsidR="00C478F8" w:rsidRPr="00C478F8" w:rsidRDefault="00C478F8" w:rsidP="00C478F8">
      <w:pPr>
        <w:spacing w:after="240"/>
        <w:ind w:left="1440" w:hanging="720"/>
        <w:rPr>
          <w:iCs/>
          <w:szCs w:val="20"/>
        </w:rPr>
      </w:pPr>
      <w:r w:rsidRPr="00C478F8">
        <w:rPr>
          <w:szCs w:val="20"/>
        </w:rPr>
        <w:t>(h)</w:t>
      </w:r>
      <w:r w:rsidRPr="00C478F8">
        <w:rPr>
          <w:szCs w:val="20"/>
        </w:rPr>
        <w:tab/>
        <w:t>Upon deployment or recall of FFSS, ERCOT shall notify all Market Participants that such deployment or recall has been made, including the MW capacity of service deployed or recalled.</w:t>
      </w:r>
    </w:p>
    <w:p w14:paraId="2DC61D34" w14:textId="57698309" w:rsidR="00C478F8" w:rsidRPr="00C478F8" w:rsidRDefault="00C478F8" w:rsidP="00C478F8">
      <w:pPr>
        <w:spacing w:after="240"/>
        <w:ind w:left="720" w:hanging="720"/>
        <w:rPr>
          <w:iCs/>
          <w:szCs w:val="20"/>
        </w:rPr>
      </w:pPr>
      <w:r w:rsidRPr="00C478F8">
        <w:rPr>
          <w:iCs/>
          <w:szCs w:val="20"/>
        </w:rPr>
        <w:t>(5)</w:t>
      </w:r>
      <w:r w:rsidRPr="00C478F8">
        <w:rPr>
          <w:iCs/>
          <w:szCs w:val="20"/>
        </w:rPr>
        <w:tab/>
        <w:t>During or following the deployment of FFSS, the QSE for an FFSSR may request an approval from ERCOT to restock their fuel reserve to restore their FFSS capability.  Following approval from ERCOT, a QSE may restock their FFSS obligation.  In the event ERCOT does not receive the request to restock from a QSE representing an FFSSR, ERCOT may instruct QSE to start restocking fuel reserve to restore its FFSS capability.</w:t>
      </w:r>
    </w:p>
    <w:p w14:paraId="245B31C7" w14:textId="7CEA0FC5" w:rsidR="00C478F8" w:rsidRPr="00C478F8" w:rsidRDefault="00C478F8" w:rsidP="00C478F8">
      <w:pPr>
        <w:spacing w:after="240"/>
        <w:ind w:left="720" w:hanging="720"/>
        <w:rPr>
          <w:iCs/>
          <w:szCs w:val="20"/>
        </w:rPr>
      </w:pPr>
      <w:r w:rsidRPr="00C478F8">
        <w:rPr>
          <w:iCs/>
          <w:szCs w:val="20"/>
        </w:rPr>
        <w:t>(6)</w:t>
      </w:r>
      <w:r w:rsidRPr="00C478F8">
        <w:rPr>
          <w:iCs/>
          <w:szCs w:val="20"/>
        </w:rPr>
        <w:tab/>
        <w:t>FFSSRs providing BSS must reserve FFSS capability in addition to the contracted BSS obligation.  Any remaining fuel reserve in addition to that required for meeting FFSS and BSS obligations can be used at the QSE’s discretion.</w:t>
      </w:r>
    </w:p>
    <w:p w14:paraId="5991699F" w14:textId="014AED02" w:rsidR="00C478F8" w:rsidRPr="00C478F8" w:rsidRDefault="00C478F8" w:rsidP="00C478F8">
      <w:pPr>
        <w:spacing w:after="240"/>
        <w:ind w:left="720" w:hanging="720"/>
        <w:rPr>
          <w:iCs/>
          <w:szCs w:val="20"/>
        </w:rPr>
      </w:pPr>
      <w:r w:rsidRPr="00C478F8">
        <w:rPr>
          <w:iCs/>
          <w:szCs w:val="20"/>
        </w:rPr>
        <w:lastRenderedPageBreak/>
        <w:t>(7)</w:t>
      </w:r>
      <w:r w:rsidRPr="00C478F8">
        <w:rPr>
          <w:iCs/>
          <w:szCs w:val="20"/>
        </w:rPr>
        <w:tab/>
        <w:t>If ERCOT issues an FFSS VDI to an FFSSR for the same Operating Hour where a RUC instruction was issued, for Settlement, ERCOT will consider the RUC instruction as cancelled.</w:t>
      </w:r>
    </w:p>
    <w:p w14:paraId="3A8DD9CB" w14:textId="376F9D2C" w:rsidR="00C478F8" w:rsidRPr="00C478F8" w:rsidRDefault="00C478F8" w:rsidP="00C478F8">
      <w:pPr>
        <w:spacing w:after="240"/>
        <w:ind w:left="720" w:hanging="720"/>
        <w:rPr>
          <w:iCs/>
          <w:szCs w:val="20"/>
        </w:rPr>
      </w:pPr>
      <w:r w:rsidRPr="00C478F8">
        <w:rPr>
          <w:iCs/>
          <w:szCs w:val="20"/>
        </w:rPr>
        <w:t>(8)</w:t>
      </w:r>
      <w:r w:rsidR="005507B4">
        <w:rPr>
          <w:iCs/>
          <w:szCs w:val="20"/>
        </w:rPr>
        <w:tab/>
      </w:r>
      <w:r w:rsidRPr="00C478F8">
        <w:rPr>
          <w:iCs/>
          <w:szCs w:val="20"/>
        </w:rPr>
        <w:t xml:space="preserve">ERCOT will provide a report to the TAC or its designated subcommittee within 45 days of any FFSS deployments, including the Resources deployed and the reason for the deployments. </w:t>
      </w:r>
    </w:p>
    <w:p w14:paraId="6EE92333" w14:textId="66231B8D" w:rsidR="00C478F8" w:rsidRPr="00C478F8" w:rsidRDefault="00C478F8" w:rsidP="00C478F8">
      <w:pPr>
        <w:spacing w:after="240"/>
        <w:ind w:left="720" w:hanging="720"/>
        <w:rPr>
          <w:iCs/>
          <w:szCs w:val="20"/>
        </w:rPr>
      </w:pPr>
      <w:r w:rsidRPr="00C478F8">
        <w:rPr>
          <w:iCs/>
          <w:szCs w:val="20"/>
        </w:rPr>
        <w:t>(9)</w:t>
      </w:r>
      <w:r w:rsidRPr="00C478F8">
        <w:rPr>
          <w:iCs/>
          <w:szCs w:val="20"/>
        </w:rPr>
        <w:tab/>
        <w:t xml:space="preserve">Any QSE that submits a bid or receives an award for a SWGR to provide FFSS, and the Resource Entity that owns or controls that SWGR, shall: </w:t>
      </w:r>
    </w:p>
    <w:p w14:paraId="00F84F4C" w14:textId="77777777" w:rsidR="00C478F8" w:rsidRPr="00C478F8" w:rsidRDefault="00C478F8" w:rsidP="00C478F8">
      <w:pPr>
        <w:spacing w:after="240"/>
        <w:ind w:left="1440" w:hanging="720"/>
        <w:rPr>
          <w:iCs/>
          <w:szCs w:val="20"/>
        </w:rPr>
      </w:pPr>
      <w:r w:rsidRPr="00C478F8">
        <w:rPr>
          <w:iCs/>
          <w:szCs w:val="20"/>
        </w:rPr>
        <w:t>(a)</w:t>
      </w:r>
      <w:r w:rsidRPr="00C478F8">
        <w:rPr>
          <w:iCs/>
          <w:szCs w:val="20"/>
        </w:rPr>
        <w:tab/>
        <w:t>Not nominate the SWGR to satisfy supply adequacy or capacity planning requirements in any Control Area other than the ERCOT Region during the period of the FFSS obligation; and</w:t>
      </w:r>
    </w:p>
    <w:p w14:paraId="5106BC26" w14:textId="77777777" w:rsidR="00C478F8" w:rsidRPr="00C478F8" w:rsidRDefault="00C478F8" w:rsidP="00C478F8">
      <w:pPr>
        <w:spacing w:after="240"/>
        <w:ind w:left="1440" w:hanging="720"/>
        <w:rPr>
          <w:iCs/>
          <w:szCs w:val="20"/>
        </w:rPr>
      </w:pPr>
      <w:r w:rsidRPr="00C478F8">
        <w:rPr>
          <w:iCs/>
          <w:szCs w:val="20"/>
        </w:rPr>
        <w:t>(b)</w:t>
      </w:r>
      <w:r w:rsidRPr="00C478F8">
        <w:rPr>
          <w:iCs/>
          <w:szCs w:val="20"/>
        </w:rPr>
        <w:tab/>
        <w:t>Take any further action requested by ERCOT to ensure that ERCOT will be classified as the “Primary Party” for the SWGR under any agreement between ERCOT and another Control Area Operator during the period of the FFSS obligation.</w:t>
      </w:r>
    </w:p>
    <w:p w14:paraId="0A6CD7B9" w14:textId="6BE4E256" w:rsidR="00C478F8" w:rsidRDefault="00C478F8" w:rsidP="00C478F8">
      <w:pPr>
        <w:spacing w:after="240"/>
        <w:ind w:left="720" w:hanging="720"/>
        <w:rPr>
          <w:iCs/>
          <w:szCs w:val="20"/>
        </w:rPr>
      </w:pPr>
      <w:r w:rsidRPr="00C478F8">
        <w:rPr>
          <w:iCs/>
          <w:szCs w:val="20"/>
        </w:rPr>
        <w:t>(10)</w:t>
      </w:r>
      <w:r w:rsidRPr="00C478F8">
        <w:rPr>
          <w:iCs/>
          <w:szCs w:val="20"/>
        </w:rPr>
        <w:tab/>
        <w:t>On an annual basis after the FFSS season, ERCOT will provide a report separately for the total amounts from Section 6.6.14.1, Firm Fuel Supply Service Fuel Replacement Costs Recovery, and Section 6.6.14.2, Firm Fuel Supply Service Hourly Standby Fee Payment and Fuel Replacement Cost Recovery, to the TAC or its designated subcommittee.</w:t>
      </w:r>
    </w:p>
    <w:p w14:paraId="01606E06" w14:textId="77777777" w:rsidR="00F4707E" w:rsidRPr="00F4707E" w:rsidRDefault="00F4707E" w:rsidP="00F4707E">
      <w:pPr>
        <w:keepNext/>
        <w:widowControl w:val="0"/>
        <w:tabs>
          <w:tab w:val="left" w:pos="1260"/>
        </w:tabs>
        <w:spacing w:before="240" w:after="240"/>
        <w:ind w:left="1267" w:hanging="1267"/>
        <w:outlineLvl w:val="3"/>
        <w:rPr>
          <w:b/>
          <w:bCs/>
          <w:snapToGrid w:val="0"/>
          <w:szCs w:val="20"/>
        </w:rPr>
      </w:pPr>
      <w:bookmarkStart w:id="134" w:name="_Toc125966310"/>
      <w:commentRangeStart w:id="135"/>
      <w:r w:rsidRPr="00F4707E">
        <w:rPr>
          <w:b/>
          <w:bCs/>
          <w:snapToGrid w:val="0"/>
          <w:szCs w:val="20"/>
        </w:rPr>
        <w:t>6.6.14.1</w:t>
      </w:r>
      <w:commentRangeEnd w:id="135"/>
      <w:r w:rsidR="00635539">
        <w:rPr>
          <w:rStyle w:val="CommentReference"/>
        </w:rPr>
        <w:commentReference w:id="135"/>
      </w:r>
      <w:r w:rsidRPr="00F4707E">
        <w:rPr>
          <w:b/>
          <w:bCs/>
          <w:snapToGrid w:val="0"/>
          <w:szCs w:val="20"/>
        </w:rPr>
        <w:tab/>
        <w:t>Firm Fuel Supply Service Fuel Replacement Costs Recovery</w:t>
      </w:r>
      <w:bookmarkEnd w:id="134"/>
    </w:p>
    <w:p w14:paraId="6B698C5B" w14:textId="027AD6EF" w:rsidR="00F4707E" w:rsidRPr="00F4707E" w:rsidRDefault="00F4707E" w:rsidP="00256D03">
      <w:pPr>
        <w:spacing w:after="240"/>
        <w:ind w:left="720" w:hanging="720"/>
        <w:rPr>
          <w:szCs w:val="20"/>
        </w:rPr>
      </w:pPr>
      <w:r w:rsidRPr="00F4707E">
        <w:rPr>
          <w:szCs w:val="20"/>
        </w:rPr>
        <w:t>(1)</w:t>
      </w:r>
      <w:r w:rsidRPr="00F4707E">
        <w:rPr>
          <w:szCs w:val="20"/>
        </w:rPr>
        <w:tab/>
        <w:t xml:space="preserve">If ERCOT approves a Firm Fuel Supply Service Resource (FFSSR) to switch to consume the reserved </w:t>
      </w:r>
      <w:r w:rsidRPr="00256D03">
        <w:rPr>
          <w:iCs/>
          <w:szCs w:val="20"/>
        </w:rPr>
        <w:t>fuel</w:t>
      </w:r>
      <w:ins w:id="136" w:author="ERCOT" w:date="2023-03-27T10:59:00Z">
        <w:r w:rsidR="00256D03">
          <w:rPr>
            <w:szCs w:val="20"/>
          </w:rPr>
          <w:t xml:space="preserve"> and directs or approves a restocking pursuant to paragraph (5) of Section 3.14.5</w:t>
        </w:r>
      </w:ins>
      <w:ins w:id="137" w:author="ERCOT" w:date="2023-03-27T11:00:00Z">
        <w:r w:rsidR="00256D03">
          <w:rPr>
            <w:szCs w:val="20"/>
          </w:rPr>
          <w:t xml:space="preserve">, </w:t>
        </w:r>
        <w:r w:rsidR="00256D03" w:rsidRPr="00256D03">
          <w:rPr>
            <w:szCs w:val="20"/>
          </w:rPr>
          <w:t>Firm Fuel Supply Service</w:t>
        </w:r>
      </w:ins>
      <w:r w:rsidRPr="00F4707E">
        <w:rPr>
          <w:szCs w:val="20"/>
        </w:rPr>
        <w:t>, ERCOT shall pay the QSE representing the FFSSR for the replacement of burned fuel, if the QSE has:</w:t>
      </w:r>
    </w:p>
    <w:p w14:paraId="4B3A7765" w14:textId="77777777" w:rsidR="00F4707E" w:rsidRPr="00F4707E" w:rsidRDefault="00F4707E" w:rsidP="00F4707E">
      <w:pPr>
        <w:spacing w:after="240"/>
        <w:ind w:left="1440" w:hanging="720"/>
        <w:rPr>
          <w:szCs w:val="20"/>
        </w:rPr>
      </w:pPr>
      <w:r w:rsidRPr="00F4707E">
        <w:rPr>
          <w:szCs w:val="20"/>
        </w:rPr>
        <w:t>(a)</w:t>
      </w:r>
      <w:r w:rsidRPr="00F4707E">
        <w:rPr>
          <w:szCs w:val="20"/>
        </w:rPr>
        <w:tab/>
        <w:t>Complied with the Firm Fuel Supply Service (FFSS) instruction to switch to the reserved fuel;</w:t>
      </w:r>
    </w:p>
    <w:p w14:paraId="1D033822" w14:textId="77777777" w:rsidR="00F4707E" w:rsidRPr="00F4707E" w:rsidRDefault="00F4707E" w:rsidP="00F4707E">
      <w:pPr>
        <w:spacing w:after="240"/>
        <w:ind w:left="1440" w:hanging="720"/>
        <w:rPr>
          <w:szCs w:val="20"/>
        </w:rPr>
      </w:pPr>
      <w:r w:rsidRPr="00F4707E">
        <w:rPr>
          <w:szCs w:val="20"/>
        </w:rPr>
        <w:t>(b)</w:t>
      </w:r>
      <w:r w:rsidRPr="00F4707E">
        <w:rPr>
          <w:szCs w:val="20"/>
        </w:rPr>
        <w:tab/>
        <w:t xml:space="preserve">Submitted a Settlement and billing dispute consistent with the dispute process described in Section 9.14, Settlement and Billing Dispute Process;  </w:t>
      </w:r>
    </w:p>
    <w:p w14:paraId="1F8D2D0C" w14:textId="77777777" w:rsidR="00F4707E" w:rsidRPr="00F4707E" w:rsidRDefault="00F4707E" w:rsidP="00F4707E">
      <w:pPr>
        <w:spacing w:after="240"/>
        <w:ind w:left="1440" w:hanging="720"/>
        <w:rPr>
          <w:szCs w:val="20"/>
        </w:rPr>
      </w:pPr>
      <w:r w:rsidRPr="00F4707E">
        <w:rPr>
          <w:szCs w:val="20"/>
        </w:rPr>
        <w:t>(c)</w:t>
      </w:r>
      <w:r w:rsidRPr="00F4707E">
        <w:rPr>
          <w:szCs w:val="20"/>
        </w:rPr>
        <w:tab/>
        <w:t>Submitted the following within 90 days of the issuance of a Real-Time Market (RTM) Initial Statement for the Operating Day on which the FFSS instruction was issued:</w:t>
      </w:r>
    </w:p>
    <w:p w14:paraId="0605DDC9" w14:textId="77777777" w:rsidR="00F4707E" w:rsidRPr="00F4707E" w:rsidRDefault="00F4707E" w:rsidP="00F4707E">
      <w:pPr>
        <w:spacing w:after="240"/>
        <w:ind w:left="2160" w:hanging="720"/>
        <w:rPr>
          <w:szCs w:val="20"/>
        </w:rPr>
      </w:pPr>
      <w:r w:rsidRPr="00F4707E">
        <w:rPr>
          <w:szCs w:val="20"/>
        </w:rPr>
        <w:t>(i)</w:t>
      </w:r>
      <w:r w:rsidRPr="00F4707E">
        <w:rPr>
          <w:szCs w:val="20"/>
        </w:rPr>
        <w:tab/>
        <w:t>An attestation signed by an officer or executive with authority to bind the QSE stating that the information contained in the dispute is accurate;</w:t>
      </w:r>
    </w:p>
    <w:p w14:paraId="2A1A12E1" w14:textId="77777777" w:rsidR="00F4707E" w:rsidRPr="00F4707E" w:rsidRDefault="00F4707E" w:rsidP="00F4707E">
      <w:pPr>
        <w:spacing w:after="240"/>
        <w:ind w:left="2160" w:hanging="720"/>
        <w:rPr>
          <w:szCs w:val="20"/>
        </w:rPr>
      </w:pPr>
      <w:r w:rsidRPr="00F4707E">
        <w:rPr>
          <w:szCs w:val="20"/>
        </w:rPr>
        <w:t>(ii)</w:t>
      </w:r>
      <w:r w:rsidRPr="00F4707E">
        <w:rPr>
          <w:szCs w:val="20"/>
        </w:rPr>
        <w:tab/>
        <w:t>For each deployment of FFSS, the quantity of total fuel consumed for the hours in each instance when FFSS was deployed;</w:t>
      </w:r>
    </w:p>
    <w:p w14:paraId="455317AE" w14:textId="77777777" w:rsidR="00F4707E" w:rsidRPr="00F4707E" w:rsidRDefault="00F4707E" w:rsidP="00F4707E">
      <w:pPr>
        <w:spacing w:after="240"/>
        <w:ind w:left="2160" w:hanging="720"/>
        <w:rPr>
          <w:szCs w:val="20"/>
        </w:rPr>
      </w:pPr>
      <w:r w:rsidRPr="00F4707E">
        <w:rPr>
          <w:szCs w:val="20"/>
        </w:rPr>
        <w:lastRenderedPageBreak/>
        <w:t>(iii)</w:t>
      </w:r>
      <w:r w:rsidRPr="00F4707E">
        <w:rPr>
          <w:szCs w:val="20"/>
        </w:rPr>
        <w:tab/>
        <w:t>For thermal units, the input-output equation or other documentation that allows for verification of fuel consumption for the hours when FFSS was deployed;</w:t>
      </w:r>
    </w:p>
    <w:p w14:paraId="1FC0552A" w14:textId="221A8776" w:rsidR="00F4707E" w:rsidRPr="00F4707E" w:rsidRDefault="00F4707E" w:rsidP="00F4707E">
      <w:pPr>
        <w:spacing w:after="240"/>
        <w:ind w:left="2160" w:hanging="720"/>
        <w:rPr>
          <w:szCs w:val="20"/>
        </w:rPr>
      </w:pPr>
      <w:r w:rsidRPr="00F4707E">
        <w:rPr>
          <w:szCs w:val="20"/>
        </w:rPr>
        <w:t>(iv)</w:t>
      </w:r>
      <w:r w:rsidRPr="00F4707E">
        <w:rPr>
          <w:szCs w:val="20"/>
        </w:rPr>
        <w:tab/>
        <w:t>The dollar amount and quantity of fuel purchased to replace the consumed fuel;</w:t>
      </w:r>
    </w:p>
    <w:p w14:paraId="308FF5C4" w14:textId="274CEF5A" w:rsidR="00F4707E" w:rsidRPr="00F4707E" w:rsidRDefault="00F4707E" w:rsidP="00F4707E">
      <w:pPr>
        <w:spacing w:after="240"/>
        <w:ind w:left="2160" w:hanging="720"/>
        <w:rPr>
          <w:szCs w:val="20"/>
        </w:rPr>
      </w:pPr>
      <w:r w:rsidRPr="00F4707E">
        <w:rPr>
          <w:szCs w:val="20"/>
        </w:rPr>
        <w:t>(v)</w:t>
      </w:r>
      <w:r w:rsidRPr="00F4707E">
        <w:rPr>
          <w:szCs w:val="20"/>
        </w:rPr>
        <w:tab/>
        <w:t xml:space="preserve">Sufficient documentation to support the QSE’s determination of the amount and cost of replaced fuel; and </w:t>
      </w:r>
    </w:p>
    <w:p w14:paraId="372DFC5E" w14:textId="77777777" w:rsidR="00256D03" w:rsidRDefault="00F4707E" w:rsidP="00256D03">
      <w:pPr>
        <w:spacing w:after="240"/>
        <w:ind w:left="2160" w:hanging="720"/>
        <w:rPr>
          <w:ins w:id="138" w:author="ERCOT" w:date="2023-03-27T11:00:00Z"/>
          <w:szCs w:val="20"/>
        </w:rPr>
      </w:pPr>
      <w:r w:rsidRPr="00F4707E">
        <w:rPr>
          <w:szCs w:val="20"/>
        </w:rPr>
        <w:t>(vi)</w:t>
      </w:r>
      <w:r w:rsidRPr="00F4707E">
        <w:rPr>
          <w:szCs w:val="20"/>
        </w:rPr>
        <w:tab/>
        <w:t>Any other technical documentation within the possession of the QSE or Resource Entity which ERCOT finds reasonably necessary to verify paragraphs (i) through (v) above.  Any additional request from ERCOT for documentation or clarification of previously submitted documentation must be honored within 15 Business Days.</w:t>
      </w:r>
      <w:ins w:id="139" w:author="ERCOT" w:date="2023-03-27T11:00:00Z">
        <w:r w:rsidR="00256D03" w:rsidRPr="00F4707E">
          <w:rPr>
            <w:szCs w:val="20"/>
          </w:rPr>
          <w:t xml:space="preserve">  </w:t>
        </w:r>
      </w:ins>
    </w:p>
    <w:p w14:paraId="64FA5EC7" w14:textId="75306ACC" w:rsidR="00355B7D" w:rsidRPr="00D05C9D" w:rsidRDefault="00256D03" w:rsidP="00256D03">
      <w:pPr>
        <w:spacing w:after="240"/>
        <w:ind w:left="720" w:hanging="720"/>
        <w:rPr>
          <w:szCs w:val="20"/>
        </w:rPr>
      </w:pPr>
      <w:ins w:id="140" w:author="ERCOT" w:date="2023-03-27T11:00:00Z">
        <w:r w:rsidRPr="00D05C9D">
          <w:rPr>
            <w:szCs w:val="20"/>
          </w:rPr>
          <w:t>(2)</w:t>
        </w:r>
        <w:r w:rsidRPr="00D05C9D">
          <w:rPr>
            <w:szCs w:val="20"/>
          </w:rPr>
          <w:tab/>
        </w:r>
      </w:ins>
      <w:ins w:id="141" w:author="ERCOT" w:date="2023-03-29T13:49:00Z">
        <w:r w:rsidR="00D05C9D" w:rsidRPr="00D05C9D">
          <w:rPr>
            <w:szCs w:val="20"/>
          </w:rPr>
          <w:t xml:space="preserve">In addition to the requirements </w:t>
        </w:r>
        <w:r w:rsidR="00D05C9D" w:rsidRPr="00D05C9D">
          <w:t>under paragraph (1)(c)</w:t>
        </w:r>
        <w:r w:rsidR="00D05C9D" w:rsidRPr="00D05C9D">
          <w:rPr>
            <w:szCs w:val="20"/>
          </w:rPr>
          <w:t xml:space="preserve"> above, for a Generation Resource that was awarded FFSS using reserved fuel based on a Firm Gas Storage Agreement and is requesting compensation for the cost of the replaced fuel, the QSE or Resource Entity representing the FFSSR must show proof that it purchased and nominated fuel in sufficient quantities (in MMBtu) that was consumed during the FFSS </w:t>
        </w:r>
        <w:r w:rsidR="00D05C9D" w:rsidRPr="00D05C9D">
          <w:t>deployment and that its actual receipts and deliveries of such replacement fuel conformed with its nominated quantities.</w:t>
        </w:r>
      </w:ins>
    </w:p>
    <w:p w14:paraId="6D1A9F56" w14:textId="65900AE7" w:rsidR="00F4707E" w:rsidRPr="00D05C9D" w:rsidRDefault="00F4707E" w:rsidP="00F4707E">
      <w:pPr>
        <w:spacing w:after="240"/>
        <w:ind w:left="720" w:hanging="720"/>
        <w:rPr>
          <w:szCs w:val="20"/>
        </w:rPr>
      </w:pPr>
      <w:r w:rsidRPr="00D05C9D">
        <w:rPr>
          <w:szCs w:val="20"/>
        </w:rPr>
        <w:t>(</w:t>
      </w:r>
      <w:ins w:id="142" w:author="ERCOT" w:date="2023-03-27T11:03:00Z">
        <w:r w:rsidR="00256D03" w:rsidRPr="00D05C9D">
          <w:rPr>
            <w:szCs w:val="20"/>
          </w:rPr>
          <w:t>3</w:t>
        </w:r>
      </w:ins>
      <w:del w:id="143" w:author="ERCOT" w:date="2023-03-27T11:03:00Z">
        <w:r w:rsidRPr="00D05C9D" w:rsidDel="00256D03">
          <w:rPr>
            <w:szCs w:val="20"/>
          </w:rPr>
          <w:delText>2</w:delText>
        </w:r>
      </w:del>
      <w:r w:rsidRPr="00D05C9D">
        <w:rPr>
          <w:szCs w:val="20"/>
        </w:rPr>
        <w:t>)</w:t>
      </w:r>
      <w:r w:rsidRPr="00D05C9D">
        <w:rPr>
          <w:szCs w:val="20"/>
        </w:rPr>
        <w:tab/>
        <w:t>The Firm Fuel Supply Service Fuel Replacement Cost shall only represent the replacement fuel costs not recovered during the FFSS deployment period through Day-Ahead energy sales and Real-Time energy imbalance settlement revenues related to the Resource with the FFSS award.</w:t>
      </w:r>
      <w:ins w:id="144" w:author="ERCOT" w:date="2023-03-27T11:00:00Z">
        <w:r w:rsidR="00256D03" w:rsidRPr="00D05C9D">
          <w:rPr>
            <w:szCs w:val="20"/>
          </w:rPr>
          <w:t xml:space="preserve">  </w:t>
        </w:r>
      </w:ins>
      <w:ins w:id="145" w:author="ERCOT" w:date="2023-03-29T13:50:00Z">
        <w:r w:rsidR="00D05C9D" w:rsidRPr="00D05C9D">
          <w:rPr>
            <w:shd w:val="clear" w:color="auto" w:fill="FFFFFF"/>
          </w:rPr>
          <w:t>In addition, the Firm Fuel Supply Service Fuel Replacement Cost shall only include commodity and variable transportation costs directly attributable to the replenishment of fuel for the FFSSR.</w:t>
        </w:r>
      </w:ins>
    </w:p>
    <w:p w14:paraId="315F95E3" w14:textId="018103F5" w:rsidR="00F4707E" w:rsidRPr="00D05C9D" w:rsidRDefault="00F4707E" w:rsidP="00F4707E">
      <w:pPr>
        <w:spacing w:after="240"/>
        <w:ind w:left="720" w:hanging="720"/>
        <w:rPr>
          <w:szCs w:val="20"/>
        </w:rPr>
      </w:pPr>
      <w:r w:rsidRPr="00D05C9D">
        <w:rPr>
          <w:szCs w:val="20"/>
        </w:rPr>
        <w:t>(</w:t>
      </w:r>
      <w:ins w:id="146" w:author="ERCOT" w:date="2023-03-27T11:03:00Z">
        <w:r w:rsidR="00256D03" w:rsidRPr="00D05C9D">
          <w:rPr>
            <w:szCs w:val="20"/>
          </w:rPr>
          <w:t>4</w:t>
        </w:r>
      </w:ins>
      <w:del w:id="147" w:author="ERCOT" w:date="2023-03-27T11:03:00Z">
        <w:r w:rsidRPr="00D05C9D" w:rsidDel="00256D03">
          <w:rPr>
            <w:szCs w:val="20"/>
          </w:rPr>
          <w:delText>3</w:delText>
        </w:r>
      </w:del>
      <w:r w:rsidRPr="00D05C9D">
        <w:rPr>
          <w:szCs w:val="20"/>
        </w:rPr>
        <w:t>)</w:t>
      </w:r>
      <w:r w:rsidRPr="00D05C9D">
        <w:rPr>
          <w:szCs w:val="20"/>
        </w:rPr>
        <w:tab/>
        <w:t>ERCOT shall allocate any approved fuel replacement costs to the hours of the corresponding FFSS deployment period when the fuel was consumed following ERCOT’s approval to switch to utilize the awarded FFSS.</w:t>
      </w:r>
    </w:p>
    <w:p w14:paraId="05CC0603" w14:textId="19D51D7B" w:rsidR="00E972B1" w:rsidRDefault="00E972B1" w:rsidP="000017A9">
      <w:pPr>
        <w:pStyle w:val="H6"/>
        <w:spacing w:before="480"/>
      </w:pPr>
      <w:bookmarkStart w:id="148" w:name="_Hlk127918004"/>
      <w:commentRangeStart w:id="149"/>
      <w:r w:rsidRPr="000051D5">
        <w:t>8.1.1.2.1.6</w:t>
      </w:r>
      <w:commentRangeEnd w:id="149"/>
      <w:r w:rsidR="00635539">
        <w:rPr>
          <w:rStyle w:val="CommentReference"/>
          <w:b w:val="0"/>
          <w:bCs w:val="0"/>
        </w:rPr>
        <w:commentReference w:id="149"/>
      </w:r>
      <w:r w:rsidRPr="000051D5">
        <w:tab/>
        <w:t>Firm Fuel Supply Service Resource Qualification, Testing, and Decertification</w:t>
      </w:r>
      <w:bookmarkEnd w:id="9"/>
    </w:p>
    <w:p w14:paraId="793821AC" w14:textId="18C540B6" w:rsidR="00B561F2" w:rsidRPr="00B561F2" w:rsidRDefault="00B561F2" w:rsidP="00B561F2">
      <w:pPr>
        <w:spacing w:after="240"/>
        <w:ind w:left="720" w:hanging="720"/>
        <w:rPr>
          <w:b/>
          <w:bCs/>
          <w:szCs w:val="20"/>
        </w:rPr>
      </w:pPr>
      <w:r w:rsidRPr="00B561F2">
        <w:rPr>
          <w:iCs/>
          <w:szCs w:val="20"/>
        </w:rPr>
        <w:t>(1)</w:t>
      </w:r>
      <w:r w:rsidRPr="00B561F2">
        <w:rPr>
          <w:iCs/>
          <w:szCs w:val="20"/>
        </w:rPr>
        <w:tab/>
        <w:t>Generation Resources that meet the following requirements will be considered qualified to provide Firm Fuel Supply Service (FFSS) and may be selected in the bidding process for FFSS:</w:t>
      </w:r>
    </w:p>
    <w:p w14:paraId="7970BD9D" w14:textId="62442BAB" w:rsidR="00B561F2" w:rsidRPr="00B561F2" w:rsidRDefault="00B561F2" w:rsidP="00AA4215">
      <w:pPr>
        <w:spacing w:after="240"/>
        <w:ind w:left="1440" w:hanging="720"/>
        <w:rPr>
          <w:b/>
          <w:bCs/>
          <w:iCs/>
          <w:szCs w:val="20"/>
        </w:rPr>
      </w:pPr>
      <w:r w:rsidRPr="00B561F2">
        <w:t>(a)</w:t>
      </w:r>
      <w:r w:rsidRPr="00B561F2">
        <w:tab/>
        <w:t>Successfully demonstrates dual fuel capability, the ability to establish and burn an alternative</w:t>
      </w:r>
      <w:r w:rsidRPr="00B561F2">
        <w:rPr>
          <w:b/>
          <w:bCs/>
        </w:rPr>
        <w:t xml:space="preserve"> </w:t>
      </w:r>
      <w:r w:rsidRPr="00B561F2">
        <w:t xml:space="preserve">onsite stored fuel, and has onsite fuel storage capability in an amount that satisfies the minimum FFSS capability requirements set forth in the FFSS request for proposal (RFP).  This minimum alternative fuel storage capability must be demonstrated such that the Firm Fuel Supply Service Resource (FFSSR) </w:t>
      </w:r>
      <w:r w:rsidRPr="00B561F2">
        <w:lastRenderedPageBreak/>
        <w:t>has the capability to operate at the awarded MW value for a period defined in the FFSS RFP.  A QSE demonstrates this capability by confirming the following in its bid submission form:</w:t>
      </w:r>
    </w:p>
    <w:p w14:paraId="7527333B" w14:textId="3C7C569C" w:rsidR="00B561F2" w:rsidRPr="00B561F2" w:rsidRDefault="00B561F2" w:rsidP="0000467A">
      <w:pPr>
        <w:spacing w:after="240"/>
        <w:ind w:left="2160" w:hanging="720"/>
        <w:rPr>
          <w:b/>
          <w:bCs/>
        </w:rPr>
      </w:pPr>
      <w:r w:rsidRPr="00B561F2">
        <w:t>(i)</w:t>
      </w:r>
      <w:r w:rsidRPr="00B561F2">
        <w:tab/>
        <w:t>The onsite fuel storage for the FFSSR is sufficient to satisfy the requirements established in the Protocols and the FFSS RFP;</w:t>
      </w:r>
    </w:p>
    <w:p w14:paraId="7BE560BB" w14:textId="31ADEE29" w:rsidR="00B561F2" w:rsidRPr="00B561F2" w:rsidRDefault="00B561F2" w:rsidP="0000467A">
      <w:pPr>
        <w:spacing w:after="240"/>
        <w:ind w:left="2160" w:hanging="720"/>
        <w:rPr>
          <w:szCs w:val="22"/>
        </w:rPr>
      </w:pPr>
      <w:r w:rsidRPr="00B561F2">
        <w:t>(ii)</w:t>
      </w:r>
      <w:r w:rsidRPr="00B561F2">
        <w:tab/>
      </w:r>
      <w:r w:rsidRPr="00B561F2">
        <w:rPr>
          <w:szCs w:val="22"/>
        </w:rPr>
        <w:t>The FFSSR is capable of being dispatched by SCED but does not have to be qualified for any specific Ancillary Service; and</w:t>
      </w:r>
    </w:p>
    <w:p w14:paraId="29BCE158" w14:textId="789666A5" w:rsidR="00B561F2" w:rsidRPr="00B561F2" w:rsidRDefault="00B561F2" w:rsidP="0000467A">
      <w:pPr>
        <w:spacing w:after="240"/>
        <w:ind w:left="2160" w:hanging="720"/>
        <w:rPr>
          <w:szCs w:val="22"/>
        </w:rPr>
      </w:pPr>
      <w:r w:rsidRPr="00B561F2">
        <w:rPr>
          <w:szCs w:val="22"/>
        </w:rPr>
        <w:t>(iii)</w:t>
      </w:r>
      <w:r w:rsidRPr="00B561F2">
        <w:rPr>
          <w:szCs w:val="22"/>
        </w:rPr>
        <w:tab/>
        <w:t>The FFSSR is able to begin operation using onsite stored alternative fuel within the period defined in the RFP; or</w:t>
      </w:r>
    </w:p>
    <w:p w14:paraId="4E1DA6BD" w14:textId="40BF2C03" w:rsidR="00B561F2" w:rsidRPr="00B561F2" w:rsidRDefault="00B561F2" w:rsidP="008D1602">
      <w:pPr>
        <w:spacing w:after="240"/>
        <w:ind w:left="1440" w:hanging="720"/>
      </w:pPr>
      <w:r w:rsidRPr="00B561F2">
        <w:t>(b)</w:t>
      </w:r>
      <w:r w:rsidRPr="00B561F2">
        <w:tab/>
        <w:t>Has an onsite natural gas storage capability in an amount that satisfies the minimum FFSS capability requirements set forth in the FFSS RFP.  This minimum alternative onsite storage capability must be demonstrated such that the FFSSR has the capability to operate at the awarded MW value for a period defined in the FFSS RFP.  A QSE demonstrates this capability by confirming the following in its bid submission form:</w:t>
      </w:r>
    </w:p>
    <w:p w14:paraId="62927C39" w14:textId="652FBABE" w:rsidR="00B561F2" w:rsidRPr="00B561F2" w:rsidRDefault="00B561F2" w:rsidP="0000467A">
      <w:pPr>
        <w:spacing w:after="240"/>
        <w:ind w:left="2160" w:hanging="720"/>
      </w:pPr>
      <w:r w:rsidRPr="00B561F2">
        <w:t>(i)</w:t>
      </w:r>
      <w:r w:rsidRPr="00B561F2">
        <w:tab/>
        <w:t>The onsite natural gas fuel storage for the FFSSR is sufficient to satisfy the requirements established in the Protocols and the FFSS RFP;</w:t>
      </w:r>
    </w:p>
    <w:p w14:paraId="28B46F33" w14:textId="3BCAB2CA" w:rsidR="00B561F2" w:rsidRPr="00B561F2" w:rsidRDefault="00B561F2" w:rsidP="0000467A">
      <w:pPr>
        <w:spacing w:after="240"/>
        <w:ind w:left="2160" w:hanging="720"/>
      </w:pPr>
      <w:r w:rsidRPr="00B561F2">
        <w:t>(ii)</w:t>
      </w:r>
      <w:r w:rsidRPr="00B561F2">
        <w:tab/>
        <w:t xml:space="preserve">The FFSSR is capable of being dispatched by SCED </w:t>
      </w:r>
      <w:r w:rsidRPr="00B561F2">
        <w:rPr>
          <w:szCs w:val="22"/>
        </w:rPr>
        <w:t>but does not have to be qualified for any specific Ancillary Service</w:t>
      </w:r>
      <w:r w:rsidRPr="00B561F2">
        <w:t xml:space="preserve">; and </w:t>
      </w:r>
    </w:p>
    <w:p w14:paraId="2D1ABEDC" w14:textId="6A39B54A" w:rsidR="00B561F2" w:rsidRPr="00B561F2" w:rsidRDefault="00B561F2" w:rsidP="0000467A">
      <w:pPr>
        <w:spacing w:after="240"/>
        <w:ind w:left="2160" w:hanging="720"/>
        <w:rPr>
          <w:szCs w:val="22"/>
        </w:rPr>
      </w:pPr>
      <w:r w:rsidRPr="00B561F2">
        <w:t>(iii)</w:t>
      </w:r>
      <w:r w:rsidRPr="00B561F2">
        <w:tab/>
        <w:t>The FFSSR is able to begin operation using onsite stored natural gas fuel within the period defined in the RFP</w:t>
      </w:r>
      <w:r w:rsidRPr="00B561F2">
        <w:rPr>
          <w:szCs w:val="22"/>
        </w:rPr>
        <w:t>; or</w:t>
      </w:r>
    </w:p>
    <w:p w14:paraId="02035589" w14:textId="6FA8B17A" w:rsidR="00F100D4" w:rsidRDefault="00F100D4" w:rsidP="00F100D4">
      <w:pPr>
        <w:spacing w:after="240"/>
        <w:ind w:left="1440" w:hanging="720"/>
        <w:rPr>
          <w:ins w:id="150" w:author="ERCOT" w:date="2023-03-22T08:58:00Z"/>
          <w:szCs w:val="22"/>
        </w:rPr>
      </w:pPr>
      <w:ins w:id="151" w:author="ERCOT" w:date="2023-03-22T08:58:00Z">
        <w:r>
          <w:rPr>
            <w:szCs w:val="22"/>
          </w:rPr>
          <w:t>(c)</w:t>
        </w:r>
        <w:r>
          <w:rPr>
            <w:szCs w:val="22"/>
          </w:rPr>
          <w:tab/>
          <w:t xml:space="preserve">Meets the following requirements:  </w:t>
        </w:r>
      </w:ins>
    </w:p>
    <w:p w14:paraId="54F52516" w14:textId="18B00A1A" w:rsidR="00F100D4" w:rsidRDefault="00F100D4" w:rsidP="00F100D4">
      <w:pPr>
        <w:spacing w:after="240"/>
        <w:ind w:left="2160" w:hanging="720"/>
        <w:rPr>
          <w:ins w:id="152" w:author="ERCOT" w:date="2023-03-22T08:58:00Z"/>
        </w:rPr>
      </w:pPr>
      <w:ins w:id="153" w:author="ERCOT" w:date="2023-03-22T08:58:00Z">
        <w:r>
          <w:t>(i)</w:t>
        </w:r>
        <w:r>
          <w:tab/>
        </w:r>
        <w:r w:rsidRPr="002F79E0">
          <w:t>The Generation Entity for the Generation Resource (or an Affiliate of such Generation Entity) either</w:t>
        </w:r>
      </w:ins>
      <w:ins w:id="154" w:author="ERCOT" w:date="2023-03-27T11:03:00Z">
        <w:r w:rsidR="00256D03" w:rsidRPr="002F79E0">
          <w:t xml:space="preserve"> own</w:t>
        </w:r>
        <w:r w:rsidR="00256D03">
          <w:t>s a storage facility with</w:t>
        </w:r>
        <w:r w:rsidR="00256D03" w:rsidRPr="002F79E0">
          <w:t>, or</w:t>
        </w:r>
      </w:ins>
      <w:ins w:id="155" w:author="ERCOT" w:date="2023-03-22T08:58:00Z">
        <w:r w:rsidRPr="002F79E0">
          <w:t xml:space="preserve"> ha</w:t>
        </w:r>
        <w:r>
          <w:t>s</w:t>
        </w:r>
        <w:r w:rsidRPr="002F79E0">
          <w:t xml:space="preserve"> a Firm Gas Storage Agreement for, sufficient natural gas storage capacity for the offered Generation Resource to deliver the offered MW </w:t>
        </w:r>
        <w:r>
          <w:rPr>
            <w:iCs/>
          </w:rPr>
          <w:t>for the duration requirement specified in the RFP</w:t>
        </w:r>
        <w:r>
          <w:t xml:space="preserve">; </w:t>
        </w:r>
      </w:ins>
    </w:p>
    <w:p w14:paraId="5B9C9F4D" w14:textId="2E7D8306" w:rsidR="00F100D4" w:rsidRDefault="00F100D4" w:rsidP="00F100D4">
      <w:pPr>
        <w:spacing w:after="240"/>
        <w:ind w:left="2160" w:hanging="720"/>
        <w:rPr>
          <w:ins w:id="156" w:author="ERCOT" w:date="2023-03-22T08:58:00Z"/>
        </w:rPr>
      </w:pPr>
      <w:ins w:id="157" w:author="ERCOT" w:date="2023-03-22T08:58:00Z">
        <w:r>
          <w:t>(ii)</w:t>
        </w:r>
        <w:r>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Pr>
            <w:iCs/>
          </w:rPr>
          <w:t>the duration requirement specified in the RFP</w:t>
        </w:r>
        <w:r>
          <w:t xml:space="preserve">, and must commit to maintain such quantity </w:t>
        </w:r>
      </w:ins>
      <w:ins w:id="158" w:author="ERCOT" w:date="2023-03-27T11:03:00Z">
        <w:r w:rsidR="00256D03">
          <w:t>of natural gas in storage at all times during the obligation period; and</w:t>
        </w:r>
      </w:ins>
    </w:p>
    <w:p w14:paraId="22982371" w14:textId="6240D0A2" w:rsidR="00F100D4" w:rsidRPr="00E777F0" w:rsidRDefault="00F100D4" w:rsidP="00F100D4">
      <w:pPr>
        <w:spacing w:after="240"/>
        <w:ind w:left="2160" w:hanging="720"/>
        <w:rPr>
          <w:ins w:id="159" w:author="ERCOT" w:date="2023-03-22T08:58:00Z"/>
        </w:rPr>
      </w:pPr>
      <w:ins w:id="160" w:author="ERCOT" w:date="2023-03-22T08:58:00Z">
        <w:r>
          <w:t>(iii)</w:t>
        </w:r>
        <w:r>
          <w:tab/>
        </w:r>
        <w:r w:rsidRPr="00E777F0">
          <w:t xml:space="preserve">The Generation Entity for the Generation Resource (or an Affiliate of such Generation Entity) must have entered into a Firm Transportation Agreement with: </w:t>
        </w:r>
      </w:ins>
    </w:p>
    <w:p w14:paraId="4194710E" w14:textId="77777777" w:rsidR="00F100D4" w:rsidRPr="00E777F0" w:rsidRDefault="00F100D4" w:rsidP="00F100D4">
      <w:pPr>
        <w:spacing w:after="240"/>
        <w:ind w:left="2880" w:hanging="720"/>
        <w:rPr>
          <w:ins w:id="161" w:author="ERCOT" w:date="2023-03-22T08:58:00Z"/>
        </w:rPr>
      </w:pPr>
      <w:ins w:id="162" w:author="ERCOT" w:date="2023-03-22T08:58:00Z">
        <w:r>
          <w:lastRenderedPageBreak/>
          <w:t>(A)</w:t>
        </w:r>
        <w:r>
          <w:tab/>
          <w:t>A</w:t>
        </w:r>
        <w:r w:rsidRPr="00E777F0">
          <w:t xml:space="preserve"> maximum daily contract quantity sufficient to transport the quantity of natural gas described above from the storage facility to the Generation Resource in a quantity that is sufficient to allow generation of the offered FFSS MW for at least </w:t>
        </w:r>
        <w:r w:rsidRPr="00F100D4">
          <w:rPr>
            <w:iCs/>
          </w:rPr>
          <w:t>the duration requirement specified in the RFP</w:t>
        </w:r>
        <w:r w:rsidRPr="00E777F0">
          <w:t>;</w:t>
        </w:r>
      </w:ins>
    </w:p>
    <w:p w14:paraId="4D3EAF10" w14:textId="77777777" w:rsidR="00D05C9D" w:rsidRPr="00E777F0" w:rsidRDefault="00F100D4" w:rsidP="00D05C9D">
      <w:pPr>
        <w:spacing w:after="240"/>
        <w:ind w:left="2880" w:hanging="720"/>
        <w:rPr>
          <w:ins w:id="163" w:author="ERCOT" w:date="2023-03-29T13:50:00Z"/>
        </w:rPr>
      </w:pPr>
      <w:ins w:id="164" w:author="ERCOT" w:date="2023-03-22T08:58:00Z">
        <w:r>
          <w:t>(B)</w:t>
        </w:r>
        <w:r>
          <w:tab/>
        </w:r>
      </w:ins>
      <w:ins w:id="165" w:author="ERCOT" w:date="2023-03-29T13:50:00Z">
        <w:r w:rsidR="00D05C9D">
          <w:t>A</w:t>
        </w:r>
        <w:r w:rsidR="00D05C9D" w:rsidRPr="00E777F0">
          <w:t xml:space="preserve"> primary receipt point </w:t>
        </w:r>
        <w:r w:rsidR="00D05C9D">
          <w:t>that is</w:t>
        </w:r>
        <w:r w:rsidR="00D05C9D" w:rsidRPr="00E777F0">
          <w:t xml:space="preserve"> the point of withdrawal for the storage facility </w:t>
        </w:r>
        <w:r w:rsidR="00D05C9D">
          <w:t>used to comply with paragraph (i) above</w:t>
        </w:r>
        <w:r w:rsidR="00D05C9D" w:rsidRPr="00E777F0">
          <w:t xml:space="preserve">; </w:t>
        </w:r>
      </w:ins>
    </w:p>
    <w:p w14:paraId="60E8733E" w14:textId="77777777" w:rsidR="00256D03" w:rsidRPr="00E777F0" w:rsidRDefault="00256D03" w:rsidP="00256D03">
      <w:pPr>
        <w:spacing w:after="240"/>
        <w:ind w:left="2880" w:hanging="720"/>
        <w:rPr>
          <w:ins w:id="166" w:author="ERCOT" w:date="2023-03-27T11:05:00Z"/>
        </w:rPr>
      </w:pPr>
      <w:ins w:id="167" w:author="ERCOT" w:date="2023-03-27T11:05:00Z">
        <w:r>
          <w:t>(C)</w:t>
        </w:r>
        <w:r>
          <w:tab/>
          <w:t>A</w:t>
        </w:r>
        <w:r w:rsidRPr="00E777F0">
          <w:t xml:space="preserve"> primary delivery point that permits delivery of the </w:t>
        </w:r>
        <w:r>
          <w:t xml:space="preserve">natural </w:t>
        </w:r>
        <w:r w:rsidRPr="00E777F0">
          <w:t>gas directly to the Generation Resource (including through a plant line or other dedicated lateral); and</w:t>
        </w:r>
      </w:ins>
    </w:p>
    <w:p w14:paraId="509A006B" w14:textId="77777777" w:rsidR="00256D03" w:rsidRDefault="00256D03" w:rsidP="00256D03">
      <w:pPr>
        <w:spacing w:after="240"/>
        <w:ind w:left="2880" w:hanging="720"/>
        <w:rPr>
          <w:ins w:id="168" w:author="ERCOT" w:date="2023-03-27T11:05:00Z"/>
        </w:rPr>
      </w:pPr>
      <w:ins w:id="169" w:author="ERCOT" w:date="2023-03-27T11:05:00Z">
        <w:r>
          <w:t>(D)</w:t>
        </w:r>
        <w:r>
          <w:tab/>
          <w:t>A</w:t>
        </w:r>
        <w:r w:rsidRPr="002F79E0">
          <w:t xml:space="preserve"> term that </w:t>
        </w:r>
        <w:r>
          <w:t xml:space="preserve">includes </w:t>
        </w:r>
        <w:r w:rsidRPr="00F100D4">
          <w:rPr>
            <w:szCs w:val="20"/>
          </w:rPr>
          <w:t xml:space="preserve">each hour of November 15 through March 15, </w:t>
        </w:r>
        <w:r w:rsidRPr="00F100D4">
          <w:rPr>
            <w:i/>
            <w:iCs/>
            <w:szCs w:val="20"/>
          </w:rPr>
          <w:t>i</w:t>
        </w:r>
        <w:r w:rsidRPr="00F100D4">
          <w:rPr>
            <w:szCs w:val="20"/>
          </w:rPr>
          <w:t>.</w:t>
        </w:r>
        <w:r w:rsidRPr="00F100D4">
          <w:rPr>
            <w:i/>
            <w:iCs/>
            <w:szCs w:val="20"/>
          </w:rPr>
          <w:t>e</w:t>
        </w:r>
        <w:r w:rsidRPr="00F100D4">
          <w:rPr>
            <w:szCs w:val="20"/>
          </w:rPr>
          <w:t>., during the FFSS obligation period</w:t>
        </w:r>
        <w:r>
          <w:t>.</w:t>
        </w:r>
      </w:ins>
    </w:p>
    <w:p w14:paraId="3F0EDC1E" w14:textId="77777777" w:rsidR="00256D03" w:rsidRPr="002F79E0" w:rsidRDefault="00256D03" w:rsidP="00256D03">
      <w:pPr>
        <w:spacing w:after="240"/>
        <w:ind w:left="2160" w:hanging="720"/>
        <w:rPr>
          <w:ins w:id="170" w:author="ERCOT" w:date="2023-03-27T11:05:00Z"/>
        </w:rPr>
      </w:pPr>
      <w:ins w:id="171" w:author="ERCOT" w:date="2023-03-27T11:05:00Z">
        <w:r>
          <w:t>(iv)</w:t>
        </w:r>
        <w:r>
          <w:tab/>
        </w:r>
        <w:r w:rsidRPr="002F79E0">
          <w:t>If the Generation Entity will utilize a contractual right to firm gas storage capacity on a third-party system under a Firm Gas Storage Agreement</w:t>
        </w:r>
        <w:r>
          <w:t xml:space="preserve"> to comply with paragraph (i) above</w:t>
        </w:r>
        <w:r w:rsidRPr="002F79E0">
          <w:t xml:space="preserve"> rather than a self-owned physical gas storage facility to qualify, then the Firm Gas Storage Agreement must have: </w:t>
        </w:r>
      </w:ins>
    </w:p>
    <w:p w14:paraId="61E8757F" w14:textId="77777777" w:rsidR="00F100D4" w:rsidRPr="002F79E0" w:rsidRDefault="00F100D4" w:rsidP="00F100D4">
      <w:pPr>
        <w:spacing w:after="240"/>
        <w:ind w:left="2880" w:hanging="720"/>
        <w:rPr>
          <w:ins w:id="172" w:author="ERCOT" w:date="2023-03-22T08:58:00Z"/>
        </w:rPr>
      </w:pPr>
      <w:ins w:id="173" w:author="ERCOT" w:date="2023-03-22T08:58:00Z">
        <w:r>
          <w:t>(A)</w:t>
        </w:r>
        <w:r>
          <w:tab/>
          <w:t>A</w:t>
        </w:r>
        <w:r w:rsidRPr="002F79E0">
          <w:t xml:space="preserve"> term that </w:t>
        </w:r>
        <w:r>
          <w:t xml:space="preserve">includes </w:t>
        </w:r>
        <w:r w:rsidRPr="00F4707E">
          <w:rPr>
            <w:szCs w:val="20"/>
          </w:rPr>
          <w:t xml:space="preserve">each hour of November 15 through March 15, </w:t>
        </w:r>
        <w:r w:rsidRPr="008176EC">
          <w:rPr>
            <w:i/>
            <w:iCs/>
            <w:szCs w:val="20"/>
          </w:rPr>
          <w:t>i</w:t>
        </w:r>
        <w:r>
          <w:rPr>
            <w:szCs w:val="20"/>
          </w:rPr>
          <w:t>.</w:t>
        </w:r>
        <w:r w:rsidRPr="008176EC">
          <w:rPr>
            <w:i/>
            <w:iCs/>
            <w:szCs w:val="20"/>
          </w:rPr>
          <w:t>e</w:t>
        </w:r>
        <w:r>
          <w:rPr>
            <w:szCs w:val="20"/>
          </w:rPr>
          <w:t xml:space="preserve">., </w:t>
        </w:r>
        <w:r w:rsidRPr="00F4707E">
          <w:rPr>
            <w:szCs w:val="20"/>
          </w:rPr>
          <w:t xml:space="preserve">during the FFSS obligation </w:t>
        </w:r>
        <w:r>
          <w:rPr>
            <w:szCs w:val="20"/>
          </w:rPr>
          <w:t>period</w:t>
        </w:r>
        <w:r w:rsidRPr="002F79E0">
          <w:t xml:space="preserve">; </w:t>
        </w:r>
      </w:ins>
    </w:p>
    <w:p w14:paraId="2A23B34D" w14:textId="77777777" w:rsidR="00256D03" w:rsidRPr="002F79E0" w:rsidRDefault="00256D03" w:rsidP="00256D03">
      <w:pPr>
        <w:spacing w:after="240"/>
        <w:ind w:left="2880" w:hanging="720"/>
        <w:rPr>
          <w:ins w:id="174" w:author="ERCOT" w:date="2023-03-27T11:05:00Z"/>
        </w:rPr>
      </w:pPr>
      <w:ins w:id="175" w:author="ERCOT" w:date="2023-03-27T11:05:00Z">
        <w:r>
          <w:t>(B)</w:t>
        </w:r>
        <w:r>
          <w:tab/>
          <w:t>A</w:t>
        </w:r>
        <w:r w:rsidRPr="002F79E0">
          <w:t xml:space="preserve"> maximum storage quantity not less than the amount of </w:t>
        </w:r>
        <w:r>
          <w:t xml:space="preserve">natural </w:t>
        </w:r>
        <w:r w:rsidRPr="002F79E0">
          <w:t>gas needed to allow the Generation Resource to deliver the offered MW for</w:t>
        </w:r>
        <w:r>
          <w:rPr>
            <w:iCs/>
          </w:rPr>
          <w:t xml:space="preserve"> the duration requirement specified in the RFP</w:t>
        </w:r>
        <w:r w:rsidRPr="002F79E0">
          <w:t>;</w:t>
        </w:r>
      </w:ins>
    </w:p>
    <w:p w14:paraId="36A256A8" w14:textId="77777777" w:rsidR="00256D03" w:rsidRPr="002F79E0" w:rsidRDefault="00256D03" w:rsidP="00256D03">
      <w:pPr>
        <w:spacing w:after="240"/>
        <w:ind w:left="2880" w:hanging="720"/>
        <w:rPr>
          <w:ins w:id="176" w:author="ERCOT" w:date="2023-03-27T11:05:00Z"/>
        </w:rPr>
      </w:pPr>
      <w:ins w:id="177" w:author="ERCOT" w:date="2023-03-27T11:05:00Z">
        <w:r>
          <w:t>(C)</w:t>
        </w:r>
        <w:r>
          <w:tab/>
          <w:t>A</w:t>
        </w:r>
        <w:r w:rsidRPr="002F79E0">
          <w:t xml:space="preserve"> maximum daily withdrawal quantity that permits the Generation Entity (or an Affiliate) to withdraw from storage a daily quantity of </w:t>
        </w:r>
        <w:r>
          <w:t xml:space="preserve">natural </w:t>
        </w:r>
        <w:r w:rsidRPr="002F79E0">
          <w:t>gas sufficient to allow the Generation Resource to deliver the offered MW for</w:t>
        </w:r>
        <w:r>
          <w:rPr>
            <w:iCs/>
          </w:rPr>
          <w:t xml:space="preserve"> the duration requirement specified in the RFP</w:t>
        </w:r>
        <w:r w:rsidRPr="002F79E0">
          <w:t>; and</w:t>
        </w:r>
      </w:ins>
    </w:p>
    <w:p w14:paraId="0CE34207" w14:textId="77777777" w:rsidR="00256D03" w:rsidRPr="002F79E0" w:rsidRDefault="00256D03" w:rsidP="00256D03">
      <w:pPr>
        <w:spacing w:after="240"/>
        <w:ind w:left="2880" w:hanging="720"/>
        <w:rPr>
          <w:ins w:id="178" w:author="ERCOT" w:date="2023-03-27T11:05:00Z"/>
        </w:rPr>
      </w:pPr>
      <w:ins w:id="179" w:author="ERCOT" w:date="2023-03-27T11:05:00Z">
        <w:r>
          <w:t>(D)</w:t>
        </w:r>
        <w:r>
          <w:tab/>
          <w:t>A</w:t>
        </w:r>
        <w:r w:rsidRPr="002F79E0">
          <w:t xml:space="preserve"> point of withdrawal that is a primary receipt point under its Firm Transportation Agreement.</w:t>
        </w:r>
      </w:ins>
    </w:p>
    <w:p w14:paraId="0568B59A" w14:textId="77777777" w:rsidR="00256D03" w:rsidRPr="008176EC" w:rsidRDefault="00256D03" w:rsidP="00256D03">
      <w:pPr>
        <w:spacing w:after="240"/>
        <w:ind w:left="2160" w:hanging="720"/>
        <w:rPr>
          <w:ins w:id="180" w:author="ERCOT" w:date="2023-03-27T11:05:00Z"/>
        </w:rPr>
      </w:pPr>
      <w:ins w:id="181" w:author="ERCOT" w:date="2023-03-27T11:05:00Z">
        <w:r>
          <w:t>(v)</w:t>
        </w:r>
        <w:r>
          <w:tab/>
        </w:r>
        <w:r w:rsidRPr="008176EC">
          <w:t>If the Generation Entity will utilize storage owned by it or an Affiliate</w:t>
        </w:r>
        <w:r>
          <w:t xml:space="preserve"> to comply with paragraph (i) above</w:t>
        </w:r>
        <w:r w:rsidRPr="008176EC">
          <w:t xml:space="preserve">, then the Generation Entity must certify that for the entire obligation period it or its Affiliate, as applicable, retains the rights to: </w:t>
        </w:r>
      </w:ins>
    </w:p>
    <w:p w14:paraId="1D0B8B1F" w14:textId="77777777" w:rsidR="00256D03" w:rsidRPr="00296F7D" w:rsidRDefault="00256D03" w:rsidP="00256D03">
      <w:pPr>
        <w:spacing w:after="240"/>
        <w:ind w:left="2880" w:hanging="720"/>
        <w:rPr>
          <w:ins w:id="182" w:author="ERCOT" w:date="2023-03-27T11:05:00Z"/>
        </w:rPr>
      </w:pPr>
      <w:ins w:id="183" w:author="ERCOT" w:date="2023-03-27T11:05:00Z">
        <w:r>
          <w:t>(A)</w:t>
        </w:r>
        <w:r>
          <w:tab/>
          <w:t>S</w:t>
        </w:r>
        <w:r w:rsidRPr="00296F7D">
          <w:t xml:space="preserve">ufficient storage capacity in its facility to store not less than the amount of </w:t>
        </w:r>
        <w:r>
          <w:t xml:space="preserve">natural </w:t>
        </w:r>
        <w:r w:rsidRPr="00296F7D">
          <w:t xml:space="preserve">gas needed to allow the Generation Resource to deliver the offered MW for </w:t>
        </w:r>
        <w:r>
          <w:rPr>
            <w:iCs/>
          </w:rPr>
          <w:t>the duration requirement specified in the RFP</w:t>
        </w:r>
        <w:r w:rsidRPr="002F79E0">
          <w:t>;</w:t>
        </w:r>
        <w:r w:rsidRPr="00296F7D">
          <w:t xml:space="preserve">  </w:t>
        </w:r>
      </w:ins>
    </w:p>
    <w:p w14:paraId="2F80C227" w14:textId="77777777" w:rsidR="001E5804" w:rsidRPr="00296F7D" w:rsidRDefault="001E5804" w:rsidP="001E5804">
      <w:pPr>
        <w:spacing w:after="240"/>
        <w:ind w:left="2880" w:hanging="720"/>
        <w:rPr>
          <w:ins w:id="184" w:author="ERCOT" w:date="2023-03-27T11:07:00Z"/>
        </w:rPr>
      </w:pPr>
      <w:ins w:id="185" w:author="ERCOT" w:date="2023-03-27T11:07:00Z">
        <w:r>
          <w:lastRenderedPageBreak/>
          <w:t>(B)</w:t>
        </w:r>
        <w:r>
          <w:tab/>
          <w:t>W</w:t>
        </w:r>
        <w:r w:rsidRPr="00296F7D">
          <w:t xml:space="preserve">ithdraw from its storage a daily quantity of </w:t>
        </w:r>
        <w:r>
          <w:t xml:space="preserve">natural </w:t>
        </w:r>
        <w:r w:rsidRPr="00296F7D">
          <w:t xml:space="preserve">gas sufficient to allow the Generation Resource to deliver the offered MW </w:t>
        </w:r>
        <w:r w:rsidRPr="00D50191">
          <w:t xml:space="preserve">for </w:t>
        </w:r>
        <w:r>
          <w:rPr>
            <w:iCs/>
          </w:rPr>
          <w:t>the duration requirement specified in the RFP</w:t>
        </w:r>
        <w:r w:rsidRPr="00296F7D">
          <w:t>; and</w:t>
        </w:r>
      </w:ins>
    </w:p>
    <w:p w14:paraId="79A5251C" w14:textId="77777777" w:rsidR="001E5804" w:rsidRPr="00296F7D" w:rsidRDefault="001E5804" w:rsidP="001E5804">
      <w:pPr>
        <w:spacing w:after="240"/>
        <w:ind w:left="2880" w:hanging="720"/>
        <w:rPr>
          <w:ins w:id="186" w:author="ERCOT" w:date="2023-03-27T11:07:00Z"/>
        </w:rPr>
      </w:pPr>
      <w:ins w:id="187" w:author="ERCOT" w:date="2023-03-27T11:07:00Z">
        <w:r>
          <w:t>(C)</w:t>
        </w:r>
        <w:r>
          <w:tab/>
          <w:t>W</w:t>
        </w:r>
        <w:r w:rsidRPr="00296F7D">
          <w:t>ithdraw from its storage facility at a point of withdrawal that is a primary receipt point under its Firm Transportation Agreement.</w:t>
        </w:r>
      </w:ins>
    </w:p>
    <w:p w14:paraId="4F8DA64C" w14:textId="77777777" w:rsidR="001E5804" w:rsidRDefault="001E5804" w:rsidP="001E5804">
      <w:pPr>
        <w:pStyle w:val="ListParagraph"/>
        <w:numPr>
          <w:ilvl w:val="0"/>
          <w:numId w:val="30"/>
        </w:numPr>
        <w:spacing w:after="240"/>
        <w:ind w:left="2160"/>
        <w:contextualSpacing w:val="0"/>
        <w:rPr>
          <w:ins w:id="188" w:author="ERCOT" w:date="2023-03-27T11:07:00Z"/>
        </w:rPr>
      </w:pPr>
      <w:ins w:id="189" w:author="ERCOT" w:date="2023-03-27T11:07:00Z">
        <w:r w:rsidRPr="00DC3487">
          <w:t xml:space="preserve">The MW offered </w:t>
        </w:r>
        <w:r>
          <w:t xml:space="preserve">by the QSE </w:t>
        </w:r>
        <w:r w:rsidRPr="00DC3487">
          <w:t>for the Generation Resource may not be less than the Generation Resource’s Low Sustained Limit</w:t>
        </w:r>
        <w:r>
          <w:t>.</w:t>
        </w:r>
      </w:ins>
    </w:p>
    <w:p w14:paraId="083186A8" w14:textId="77777777" w:rsidR="001E5804" w:rsidRPr="00F100D4" w:rsidRDefault="001E5804" w:rsidP="001E5804">
      <w:pPr>
        <w:spacing w:after="240"/>
        <w:ind w:left="1440" w:hanging="720"/>
        <w:rPr>
          <w:ins w:id="190" w:author="ERCOT" w:date="2023-03-27T11:07:00Z"/>
        </w:rPr>
      </w:pPr>
      <w:ins w:id="191" w:author="ERCOT" w:date="2023-03-27T11:07:00Z">
        <w:r>
          <w:t>(d)</w:t>
        </w:r>
        <w:r>
          <w:tab/>
          <w:t>A Generation Resource may participate as an FFSSR under only one of paragraphs (a), (b), or (c) above.</w:t>
        </w:r>
      </w:ins>
    </w:p>
    <w:p w14:paraId="7618D4C3" w14:textId="06591113" w:rsidR="00B561F2" w:rsidRPr="00B561F2" w:rsidRDefault="00B561F2" w:rsidP="00B561F2">
      <w:pPr>
        <w:spacing w:after="240"/>
        <w:ind w:left="1440" w:hanging="720"/>
        <w:rPr>
          <w:szCs w:val="22"/>
        </w:rPr>
      </w:pPr>
      <w:r w:rsidRPr="00B561F2">
        <w:rPr>
          <w:szCs w:val="22"/>
        </w:rPr>
        <w:t>(</w:t>
      </w:r>
      <w:ins w:id="192" w:author="ERCOT" w:date="2023-03-27T11:07:00Z">
        <w:r w:rsidR="001E5804">
          <w:rPr>
            <w:szCs w:val="22"/>
          </w:rPr>
          <w:t>e</w:t>
        </w:r>
      </w:ins>
      <w:del w:id="193" w:author="ERCOT" w:date="2023-03-22T08:58:00Z">
        <w:r w:rsidRPr="00B561F2" w:rsidDel="007069C0">
          <w:rPr>
            <w:szCs w:val="22"/>
          </w:rPr>
          <w:delText>c</w:delText>
        </w:r>
      </w:del>
      <w:r w:rsidRPr="00B561F2">
        <w:rPr>
          <w:szCs w:val="22"/>
        </w:rPr>
        <w:t>)</w:t>
      </w:r>
      <w:r w:rsidRPr="00B561F2">
        <w:rPr>
          <w:szCs w:val="22"/>
        </w:rPr>
        <w:tab/>
      </w:r>
      <w:r w:rsidRPr="00207833">
        <w:rPr>
          <w:color w:val="000000"/>
        </w:rPr>
        <w:t>Successfully demonstrates the ability to provide FFSS</w:t>
      </w:r>
      <w:r w:rsidRPr="00B561F2">
        <w:rPr>
          <w:color w:val="000000"/>
        </w:rPr>
        <w:t xml:space="preserve"> in order to maintain Resource availability in the event of a natural gas curtailment or other fuel supply disruption</w:t>
      </w:r>
      <w:r w:rsidRPr="00B561F2">
        <w:rPr>
          <w:szCs w:val="22"/>
        </w:rPr>
        <w:t xml:space="preserve"> consistent with qualifying technologies identified by the Public Utility Commission of Texas (PUCT).</w:t>
      </w:r>
    </w:p>
    <w:p w14:paraId="07504B99" w14:textId="77777777" w:rsidR="001E5804" w:rsidRPr="00207833" w:rsidRDefault="001E5804" w:rsidP="001E5804">
      <w:pPr>
        <w:spacing w:after="240"/>
        <w:ind w:left="720" w:hanging="720"/>
        <w:rPr>
          <w:ins w:id="194" w:author="ERCOT" w:date="2023-03-27T11:08:00Z"/>
          <w:bCs/>
          <w:color w:val="000000"/>
        </w:rPr>
      </w:pPr>
      <w:ins w:id="195" w:author="ERCOT" w:date="2023-03-27T11:08:00Z">
        <w:r w:rsidRPr="00207833">
          <w:rPr>
            <w:iCs/>
            <w:color w:val="000000"/>
          </w:rPr>
          <w:t>(2)</w:t>
        </w:r>
        <w:r>
          <w:rPr>
            <w:color w:val="000000"/>
          </w:rPr>
          <w:tab/>
        </w:r>
        <w:r w:rsidRPr="00207833">
          <w:rPr>
            <w:color w:val="000000"/>
          </w:rPr>
          <w:t xml:space="preserve">A Generation Entity may, but is not required to, submit in writing a proposed form of Firm Gas Storage Agreement or Firm Transportation Agreement (whether to be entered into by the Generation Entity or an Affiliate thereof) to ERCOT for review </w:t>
        </w:r>
        <w:r>
          <w:rPr>
            <w:color w:val="000000"/>
          </w:rPr>
          <w:t xml:space="preserve">to be certified as an FFSS </w:t>
        </w:r>
        <w:r w:rsidRPr="00207833">
          <w:rPr>
            <w:color w:val="000000"/>
          </w:rPr>
          <w:t xml:space="preserve">Qualified Contract in accordance with such policies and procedures as ERCOT may develop or require from time to time consistent with the requirements of the </w:t>
        </w:r>
        <w:r>
          <w:rPr>
            <w:color w:val="000000"/>
          </w:rPr>
          <w:t>ERCOT Protocols</w:t>
        </w:r>
        <w:r w:rsidRPr="00207833">
          <w:rPr>
            <w:color w:val="000000"/>
          </w:rPr>
          <w:t>.</w:t>
        </w:r>
      </w:ins>
    </w:p>
    <w:p w14:paraId="2E70F0EB" w14:textId="77777777" w:rsidR="001E5804" w:rsidRPr="007069C0" w:rsidRDefault="001E5804" w:rsidP="001E5804">
      <w:pPr>
        <w:spacing w:after="240"/>
        <w:ind w:left="1440" w:hanging="720"/>
        <w:rPr>
          <w:ins w:id="196" w:author="ERCOT" w:date="2023-03-27T11:08:00Z"/>
          <w:szCs w:val="22"/>
        </w:rPr>
      </w:pPr>
      <w:ins w:id="197" w:author="ERCOT" w:date="2023-03-27T11:08:00Z">
        <w:r w:rsidRPr="007069C0">
          <w:rPr>
            <w:szCs w:val="22"/>
          </w:rPr>
          <w:t>(a)</w:t>
        </w:r>
        <w:r w:rsidRPr="007069C0">
          <w:rPr>
            <w:szCs w:val="22"/>
          </w:rPr>
          <w:tab/>
          <w:t xml:space="preserve">ERCOT may, but is not obligated to, undertake a review of such agreement and, if acceptable, certify in writing such agreement as an FFSS Qualified Contract.  </w:t>
        </w:r>
        <w:r>
          <w:rPr>
            <w:szCs w:val="22"/>
          </w:rPr>
          <w:t>The decision w</w:t>
        </w:r>
        <w:r w:rsidRPr="007069C0">
          <w:rPr>
            <w:szCs w:val="22"/>
          </w:rPr>
          <w:t xml:space="preserve">hether to certify such agreement </w:t>
        </w:r>
        <w:r>
          <w:rPr>
            <w:color w:val="000000"/>
          </w:rPr>
          <w:t>as an FFSS Qualified Contract shall be</w:t>
        </w:r>
        <w:r w:rsidRPr="007069C0">
          <w:rPr>
            <w:szCs w:val="22"/>
          </w:rPr>
          <w:t xml:space="preserve"> in ERCOT’s sole discretion.</w:t>
        </w:r>
      </w:ins>
    </w:p>
    <w:p w14:paraId="3DD73406" w14:textId="47038DE1" w:rsidR="001E5804" w:rsidRPr="007069C0" w:rsidRDefault="001E5804" w:rsidP="001E5804">
      <w:pPr>
        <w:spacing w:after="240"/>
        <w:ind w:left="1440" w:hanging="720"/>
        <w:rPr>
          <w:ins w:id="198" w:author="ERCOT" w:date="2023-03-27T11:08:00Z"/>
          <w:szCs w:val="22"/>
        </w:rPr>
      </w:pPr>
      <w:ins w:id="199" w:author="ERCOT" w:date="2023-03-27T11:08:00Z">
        <w:r w:rsidRPr="007069C0">
          <w:rPr>
            <w:szCs w:val="22"/>
          </w:rPr>
          <w:t>(b)</w:t>
        </w:r>
        <w:r w:rsidRPr="007069C0">
          <w:rPr>
            <w:szCs w:val="22"/>
          </w:rPr>
          <w:tab/>
          <w:t xml:space="preserve">To the extent that any such agreement is so certified by ERCOT, it shall constitute an FFSS Qualified Contract, and a Generation Entity may rely upon such certification for purposes of </w:t>
        </w:r>
        <w:r>
          <w:rPr>
            <w:color w:val="000000"/>
          </w:rPr>
          <w:t xml:space="preserve">qualifying as an </w:t>
        </w:r>
        <w:r w:rsidRPr="007069C0">
          <w:rPr>
            <w:szCs w:val="22"/>
          </w:rPr>
          <w:t>FFSSR</w:t>
        </w:r>
        <w:r>
          <w:rPr>
            <w:szCs w:val="22"/>
          </w:rPr>
          <w:t xml:space="preserve"> </w:t>
        </w:r>
        <w:r>
          <w:rPr>
            <w:color w:val="000000"/>
          </w:rPr>
          <w:t>under paragraph (1)(c) above</w:t>
        </w:r>
        <w:r w:rsidRPr="007069C0">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ins>
    </w:p>
    <w:p w14:paraId="5F21B545" w14:textId="37E64EB2" w:rsidR="000249E5" w:rsidRPr="00B561F2" w:rsidRDefault="00B561F2" w:rsidP="0000467A">
      <w:pPr>
        <w:spacing w:after="240"/>
        <w:ind w:left="720" w:hanging="720"/>
        <w:rPr>
          <w:iCs/>
          <w:szCs w:val="20"/>
        </w:rPr>
      </w:pPr>
      <w:r w:rsidRPr="00B561F2">
        <w:rPr>
          <w:iCs/>
          <w:szCs w:val="20"/>
        </w:rPr>
        <w:t>(</w:t>
      </w:r>
      <w:ins w:id="200" w:author="ERCOT" w:date="2023-03-22T09:01:00Z">
        <w:r w:rsidR="007069C0">
          <w:rPr>
            <w:iCs/>
            <w:szCs w:val="20"/>
          </w:rPr>
          <w:t>3</w:t>
        </w:r>
      </w:ins>
      <w:del w:id="201" w:author="ERCOT" w:date="2023-03-22T09:01:00Z">
        <w:r w:rsidRPr="00B561F2" w:rsidDel="007069C0">
          <w:rPr>
            <w:iCs/>
            <w:szCs w:val="20"/>
          </w:rPr>
          <w:delText>2</w:delText>
        </w:r>
      </w:del>
      <w:r w:rsidRPr="00B561F2">
        <w:rPr>
          <w:iCs/>
          <w:szCs w:val="20"/>
        </w:rPr>
        <w:t>)</w:t>
      </w:r>
      <w:r w:rsidRPr="00B561F2">
        <w:rPr>
          <w:iCs/>
          <w:szCs w:val="20"/>
        </w:rPr>
        <w:tab/>
        <w:t>A QSE representing an FFSSR must annually demonstrate the FFSSR’s capability to use an onsite stored alternative fuel or reserved fuel sources identified in paragraphs (1)(b) and (1)(c) above and sustain its output for 60 minutes at the maximum awarded MW amount.  Each QSE representing an FFSSR must annually complete the test or successfully deploy at the maximum awarded MW amount for at least 60 minutes and inform ERCOT by November 1 of each year.  The QSE representing the FFSSR shall show the Resource as “ONTEST” in its COP and through its Real-Time telemetry for the duration of the demonstration.</w:t>
      </w:r>
    </w:p>
    <w:p w14:paraId="751D6080" w14:textId="6EA439BB" w:rsidR="00B561F2" w:rsidRPr="00B561F2" w:rsidRDefault="00B561F2" w:rsidP="00B561F2">
      <w:pPr>
        <w:spacing w:after="240"/>
        <w:ind w:left="720" w:hanging="720"/>
        <w:rPr>
          <w:iCs/>
          <w:szCs w:val="20"/>
        </w:rPr>
      </w:pPr>
      <w:r w:rsidRPr="00B561F2">
        <w:rPr>
          <w:iCs/>
          <w:szCs w:val="20"/>
        </w:rPr>
        <w:lastRenderedPageBreak/>
        <w:t>(</w:t>
      </w:r>
      <w:ins w:id="202" w:author="ERCOT" w:date="2023-03-22T09:01:00Z">
        <w:r w:rsidR="007069C0">
          <w:rPr>
            <w:iCs/>
            <w:szCs w:val="20"/>
          </w:rPr>
          <w:t>4</w:t>
        </w:r>
      </w:ins>
      <w:del w:id="203" w:author="ERCOT" w:date="2023-03-22T09:01:00Z">
        <w:r w:rsidRPr="00B561F2" w:rsidDel="007069C0">
          <w:rPr>
            <w:iCs/>
            <w:szCs w:val="20"/>
          </w:rPr>
          <w:delText>3</w:delText>
        </w:r>
      </w:del>
      <w:r w:rsidRPr="00B561F2">
        <w:rPr>
          <w:iCs/>
          <w:szCs w:val="20"/>
        </w:rPr>
        <w:t>)</w:t>
      </w:r>
      <w:r w:rsidRPr="00B561F2">
        <w:rPr>
          <w:iCs/>
          <w:szCs w:val="20"/>
        </w:rPr>
        <w:tab/>
        <w:t>A QSE representing an FFSSR must ensure the full awarded FFSS capability is available by November 15 of each year awarded in the RFP.</w:t>
      </w:r>
    </w:p>
    <w:p w14:paraId="030C020B" w14:textId="2C372FAC" w:rsidR="00B561F2" w:rsidRPr="00B561F2" w:rsidRDefault="00B561F2" w:rsidP="00B561F2">
      <w:pPr>
        <w:spacing w:after="240"/>
        <w:ind w:left="720" w:hanging="720"/>
        <w:rPr>
          <w:iCs/>
          <w:szCs w:val="20"/>
        </w:rPr>
      </w:pPr>
      <w:r w:rsidRPr="00B561F2">
        <w:rPr>
          <w:iCs/>
          <w:szCs w:val="20"/>
        </w:rPr>
        <w:t>(</w:t>
      </w:r>
      <w:ins w:id="204" w:author="ERCOT" w:date="2023-03-22T09:01:00Z">
        <w:r w:rsidR="007069C0">
          <w:rPr>
            <w:iCs/>
            <w:szCs w:val="20"/>
          </w:rPr>
          <w:t>5</w:t>
        </w:r>
      </w:ins>
      <w:del w:id="205" w:author="ERCOT" w:date="2023-03-22T09:01:00Z">
        <w:r w:rsidRPr="00B561F2" w:rsidDel="007069C0">
          <w:rPr>
            <w:iCs/>
            <w:szCs w:val="20"/>
          </w:rPr>
          <w:delText>4</w:delText>
        </w:r>
      </w:del>
      <w:r w:rsidRPr="00B561F2">
        <w:rPr>
          <w:iCs/>
          <w:szCs w:val="20"/>
        </w:rPr>
        <w:t>)</w:t>
      </w:r>
      <w:r w:rsidRPr="00B561F2">
        <w:rPr>
          <w:iCs/>
          <w:szCs w:val="20"/>
        </w:rPr>
        <w:tab/>
        <w:t>A QSE representing an FFSSR shall update its Availability Plan for an FFSSR to show the FFSSR is unavailable if the FFSSR is not available to come On-Line or generate using reserved fuel.  The FFSSR shall continue to be shown as unavailable until it can successfully come On-Line using reserved fuel or completes a successful test as described in paragraph (</w:t>
      </w:r>
      <w:ins w:id="206" w:author="ERCOT" w:date="2023-03-22T09:01:00Z">
        <w:r w:rsidR="007069C0">
          <w:rPr>
            <w:iCs/>
            <w:szCs w:val="20"/>
          </w:rPr>
          <w:t>3</w:t>
        </w:r>
      </w:ins>
      <w:del w:id="207" w:author="ERCOT" w:date="2023-03-22T09:01:00Z">
        <w:r w:rsidRPr="00B561F2" w:rsidDel="007069C0">
          <w:rPr>
            <w:iCs/>
            <w:szCs w:val="20"/>
          </w:rPr>
          <w:delText>2</w:delText>
        </w:r>
      </w:del>
      <w:r w:rsidRPr="00B561F2">
        <w:rPr>
          <w:iCs/>
          <w:szCs w:val="20"/>
        </w:rPr>
        <w:t>) above.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50"/>
      </w:tblGrid>
      <w:tr w:rsidR="00B561F2" w:rsidRPr="00B561F2" w14:paraId="0E6E1DB6" w14:textId="77777777" w:rsidTr="0021533B">
        <w:tc>
          <w:tcPr>
            <w:tcW w:w="9450" w:type="dxa"/>
            <w:shd w:val="clear" w:color="auto" w:fill="E0E0E0"/>
          </w:tcPr>
          <w:p w14:paraId="7EB71711" w14:textId="1EA5E863" w:rsidR="00B561F2" w:rsidRPr="00B561F2" w:rsidRDefault="00B561F2" w:rsidP="00B561F2">
            <w:pPr>
              <w:spacing w:before="120" w:after="240"/>
              <w:rPr>
                <w:b/>
                <w:i/>
                <w:iCs/>
              </w:rPr>
            </w:pPr>
            <w:r w:rsidRPr="00B561F2">
              <w:rPr>
                <w:b/>
                <w:i/>
                <w:iCs/>
              </w:rPr>
              <w:t>[NPRR1154:  Replace paragraph (</w:t>
            </w:r>
            <w:ins w:id="208" w:author="ERCOT" w:date="2023-03-22T09:01:00Z">
              <w:r w:rsidR="007069C0">
                <w:rPr>
                  <w:b/>
                  <w:i/>
                  <w:iCs/>
                </w:rPr>
                <w:t>5</w:t>
              </w:r>
            </w:ins>
            <w:del w:id="209" w:author="ERCOT" w:date="2023-03-22T09:01:00Z">
              <w:r w:rsidRPr="00B561F2" w:rsidDel="007069C0">
                <w:rPr>
                  <w:b/>
                  <w:i/>
                  <w:iCs/>
                </w:rPr>
                <w:delText>4</w:delText>
              </w:r>
            </w:del>
            <w:r w:rsidRPr="00B561F2">
              <w:rPr>
                <w:b/>
                <w:i/>
                <w:iCs/>
              </w:rPr>
              <w:t>) above with the following upon system implementation:]</w:t>
            </w:r>
          </w:p>
          <w:p w14:paraId="50FCD46C" w14:textId="601EF495" w:rsidR="00B561F2" w:rsidRPr="00B561F2" w:rsidRDefault="00B561F2" w:rsidP="00B561F2">
            <w:pPr>
              <w:spacing w:after="240"/>
              <w:ind w:left="720" w:hanging="720"/>
              <w:rPr>
                <w:iCs/>
                <w:szCs w:val="20"/>
              </w:rPr>
            </w:pPr>
            <w:r w:rsidRPr="00B561F2">
              <w:rPr>
                <w:iCs/>
                <w:szCs w:val="20"/>
              </w:rPr>
              <w:t>(</w:t>
            </w:r>
            <w:ins w:id="210" w:author="ERCOT" w:date="2023-03-22T09:01:00Z">
              <w:r w:rsidR="007069C0">
                <w:rPr>
                  <w:iCs/>
                  <w:szCs w:val="20"/>
                </w:rPr>
                <w:t>5</w:t>
              </w:r>
            </w:ins>
            <w:del w:id="211" w:author="ERCOT" w:date="2023-03-22T09:01:00Z">
              <w:r w:rsidRPr="00B561F2" w:rsidDel="007069C0">
                <w:rPr>
                  <w:iCs/>
                  <w:szCs w:val="20"/>
                </w:rPr>
                <w:delText>4</w:delText>
              </w:r>
            </w:del>
            <w:r w:rsidRPr="00B561F2">
              <w:rPr>
                <w:iCs/>
                <w:szCs w:val="20"/>
              </w:rPr>
              <w:t>)</w:t>
            </w:r>
            <w:r w:rsidRPr="00B561F2">
              <w:rPr>
                <w:iCs/>
                <w:szCs w:val="20"/>
              </w:rPr>
              <w:tab/>
              <w:t>A QSE representing an FFSSR shall update its Availability Plan for an FFSSR to show the FFSSR is unavailable if the FFSSR is not available to come On-Line or generate using reserved fuel.  The QSE representing an FFSSR may submit an Availability Plan for an alternate Resource</w:t>
            </w:r>
            <w:r w:rsidRPr="00B561F2">
              <w:rPr>
                <w:szCs w:val="20"/>
              </w:rPr>
              <w:t xml:space="preserve"> </w:t>
            </w:r>
            <w:r w:rsidRPr="00B561F2">
              <w:rPr>
                <w:iCs/>
                <w:szCs w:val="20"/>
              </w:rPr>
              <w:t>previously approved by ERCOT to replace the FFSSR.  The FFSSR shall continue to be shown as unavailable until it can successfully come On-Line using reserved fuel or completes a successful test as described in paragraph (</w:t>
            </w:r>
            <w:ins w:id="212" w:author="ERCOT" w:date="2023-03-22T09:01:00Z">
              <w:r w:rsidR="007069C0">
                <w:rPr>
                  <w:iCs/>
                  <w:szCs w:val="20"/>
                </w:rPr>
                <w:t>3</w:t>
              </w:r>
            </w:ins>
            <w:del w:id="213" w:author="ERCOT" w:date="2023-03-22T09:01:00Z">
              <w:r w:rsidRPr="00B561F2" w:rsidDel="007069C0">
                <w:rPr>
                  <w:iCs/>
                  <w:szCs w:val="20"/>
                </w:rPr>
                <w:delText>2</w:delText>
              </w:r>
            </w:del>
            <w:r w:rsidRPr="00B561F2">
              <w:rPr>
                <w:iCs/>
                <w:szCs w:val="20"/>
              </w:rPr>
              <w:t>) above.</w:t>
            </w:r>
          </w:p>
        </w:tc>
      </w:tr>
    </w:tbl>
    <w:p w14:paraId="317686DD" w14:textId="50B8D33B" w:rsidR="00B561F2" w:rsidRPr="00B561F2" w:rsidRDefault="00B561F2" w:rsidP="00B561F2">
      <w:pPr>
        <w:spacing w:before="240" w:after="240"/>
        <w:ind w:left="720" w:hanging="720"/>
      </w:pPr>
      <w:r w:rsidRPr="00B561F2">
        <w:t>(</w:t>
      </w:r>
      <w:ins w:id="214" w:author="ERCOT" w:date="2023-03-22T09:01:00Z">
        <w:r w:rsidR="007069C0">
          <w:t>6</w:t>
        </w:r>
      </w:ins>
      <w:del w:id="215" w:author="ERCOT" w:date="2023-03-22T09:01:00Z">
        <w:r w:rsidRPr="00B561F2" w:rsidDel="007069C0">
          <w:delText>5</w:delText>
        </w:r>
      </w:del>
      <w:r w:rsidRPr="00B561F2">
        <w:t>)</w:t>
      </w:r>
      <w:r w:rsidRPr="00B561F2">
        <w:tab/>
        <w:t xml:space="preserve">If the FFSSR does not reflect that it is available, through its Availability Plan, for the hours for which ERCOT has issued a Watch for winter weather, ERCOT shall claw back and/or withhold the FFSS Standby Fee for 90 days, unless the FFSSR successfully deployed for its entire FFSS award obligation and exhausted emission hours allocated in the RFP for the FFSSR. </w:t>
      </w:r>
    </w:p>
    <w:p w14:paraId="2B20AB85" w14:textId="2D4EE8DF" w:rsidR="00B561F2" w:rsidRPr="00B561F2" w:rsidRDefault="00B561F2" w:rsidP="00B561F2">
      <w:pPr>
        <w:spacing w:after="240"/>
        <w:ind w:left="720" w:hanging="720"/>
      </w:pPr>
      <w:r w:rsidRPr="00B561F2">
        <w:t>(</w:t>
      </w:r>
      <w:ins w:id="216" w:author="ERCOT" w:date="2023-03-22T09:01:00Z">
        <w:r w:rsidR="007069C0">
          <w:t>7</w:t>
        </w:r>
      </w:ins>
      <w:del w:id="217" w:author="ERCOT" w:date="2023-03-22T09:01:00Z">
        <w:r w:rsidRPr="00B561F2" w:rsidDel="007069C0">
          <w:delText>6</w:delText>
        </w:r>
      </w:del>
      <w:r w:rsidRPr="00B561F2">
        <w:t>)</w:t>
      </w:r>
      <w:r w:rsidRPr="00B561F2">
        <w:tab/>
        <w:t>If the FFSSR fails to come On-Line or stay On-Line during an FFSS deployment due to a fuel-related issue, ERCOT shall claw back and/or withhold the FFSS Standby Fee</w:t>
      </w:r>
      <w:r w:rsidRPr="00B561F2">
        <w:rPr>
          <w:i/>
        </w:rPr>
        <w:t xml:space="preserve"> </w:t>
      </w:r>
      <w:r w:rsidRPr="00B561F2">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1F60E1FD" w14:textId="4968DD23" w:rsidR="00B561F2" w:rsidRPr="00B561F2" w:rsidRDefault="00B561F2" w:rsidP="00B561F2">
      <w:pPr>
        <w:spacing w:after="240"/>
        <w:ind w:left="720" w:hanging="720"/>
      </w:pPr>
      <w:r w:rsidRPr="00B561F2">
        <w:t>(</w:t>
      </w:r>
      <w:ins w:id="218" w:author="ERCOT" w:date="2023-03-22T09:01:00Z">
        <w:r w:rsidR="007069C0">
          <w:t>8</w:t>
        </w:r>
      </w:ins>
      <w:del w:id="219" w:author="ERCOT" w:date="2023-03-22T09:01:00Z">
        <w:r w:rsidRPr="00B561F2" w:rsidDel="007069C0">
          <w:delText>7</w:delText>
        </w:r>
      </w:del>
      <w:r w:rsidRPr="00B561F2">
        <w:t>)</w:t>
      </w:r>
      <w:r w:rsidRPr="00B561F2">
        <w:tab/>
        <w:t>If the FFSSR comes On-Line or continues generating using reserved fuel during an FFSS deployment, but fails to telemeter on average an HSL equal to or greater than 95% of the awarded FFSS MW value due to a fuel-related issue, ERCOT shall claw back and/or withhold the FFSS Standby Fee</w:t>
      </w:r>
      <w:r w:rsidRPr="00B561F2">
        <w:rPr>
          <w:i/>
        </w:rPr>
        <w:t xml:space="preserve"> </w:t>
      </w:r>
      <w:r w:rsidRPr="00B561F2">
        <w:t>for 90 days, in proportion to the difference between the awarded MW value and the average telemetered HSL over the FFSS deployment period.</w:t>
      </w:r>
    </w:p>
    <w:p w14:paraId="62CA6420" w14:textId="1A278A11" w:rsidR="00B561F2" w:rsidRPr="00B561F2" w:rsidRDefault="00B561F2" w:rsidP="00B561F2">
      <w:pPr>
        <w:spacing w:after="240"/>
        <w:ind w:left="720" w:hanging="720"/>
      </w:pPr>
      <w:r w:rsidRPr="00B561F2">
        <w:t>(</w:t>
      </w:r>
      <w:ins w:id="220" w:author="ERCOT" w:date="2023-03-22T09:01:00Z">
        <w:r w:rsidR="007069C0">
          <w:t>9</w:t>
        </w:r>
      </w:ins>
      <w:del w:id="221" w:author="ERCOT" w:date="2023-03-22T09:01:00Z">
        <w:r w:rsidRPr="00B561F2" w:rsidDel="007069C0">
          <w:delText>8</w:delText>
        </w:r>
      </w:del>
      <w:r w:rsidRPr="00B561F2">
        <w:t>)</w:t>
      </w:r>
      <w:r w:rsidR="00D7324C" w:rsidRPr="00B561F2">
        <w:tab/>
      </w:r>
      <w:r w:rsidRPr="00B561F2">
        <w:t>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Standby Fee for 90 days, in proportion to the difference between the average MW level instructed by ERCOT over the FFSS deployment period and the corresponding average generation of the FFSSR.</w:t>
      </w:r>
    </w:p>
    <w:p w14:paraId="097008D4" w14:textId="0737A836" w:rsidR="00B561F2" w:rsidRPr="00B561F2" w:rsidRDefault="00B561F2" w:rsidP="00B561F2">
      <w:pPr>
        <w:spacing w:after="240"/>
        <w:ind w:left="720" w:hanging="720"/>
      </w:pPr>
      <w:r w:rsidRPr="00B561F2">
        <w:lastRenderedPageBreak/>
        <w:t>(</w:t>
      </w:r>
      <w:ins w:id="222" w:author="ERCOT" w:date="2023-03-22T09:01:00Z">
        <w:r w:rsidR="007069C0">
          <w:t>10</w:t>
        </w:r>
      </w:ins>
      <w:del w:id="223" w:author="ERCOT" w:date="2023-03-22T09:01:00Z">
        <w:r w:rsidRPr="00B561F2" w:rsidDel="007069C0">
          <w:delText>9</w:delText>
        </w:r>
      </w:del>
      <w:r w:rsidRPr="00B561F2">
        <w:t>)</w:t>
      </w:r>
      <w:r w:rsidRPr="00B561F2">
        <w:tab/>
        <w:t>If the FFSSR fails to come On-Line or stay On-Line during an FFSS deployment due to a non-fuel related issue, ERCOT shall claw back and/or withhold the FFSS Standby Fee</w:t>
      </w:r>
      <w:r w:rsidRPr="00B561F2">
        <w:rPr>
          <w:i/>
        </w:rPr>
        <w:t xml:space="preserve"> </w:t>
      </w:r>
      <w:r w:rsidRPr="00B561F2">
        <w:t xml:space="preserve">for 15 days. </w:t>
      </w:r>
    </w:p>
    <w:p w14:paraId="2A0F6164" w14:textId="74FA0321" w:rsidR="00B561F2" w:rsidRPr="00B561F2" w:rsidRDefault="00B561F2" w:rsidP="00B561F2">
      <w:pPr>
        <w:spacing w:after="240"/>
        <w:ind w:left="720" w:hanging="720"/>
      </w:pPr>
      <w:r w:rsidRPr="00B561F2">
        <w:t>(1</w:t>
      </w:r>
      <w:ins w:id="224" w:author="ERCOT" w:date="2023-03-22T09:01:00Z">
        <w:r w:rsidR="007069C0">
          <w:t>1</w:t>
        </w:r>
      </w:ins>
      <w:del w:id="225" w:author="ERCOT" w:date="2023-03-22T09:01:00Z">
        <w:r w:rsidRPr="00B561F2" w:rsidDel="007069C0">
          <w:delText>0</w:delText>
        </w:r>
      </w:del>
      <w:r w:rsidRPr="00B561F2">
        <w:t>)</w:t>
      </w:r>
      <w:r w:rsidRPr="00B561F2">
        <w:tab/>
        <w:t>If the FFSSR comes On-Line or continues generating using reserved fuel during an FFSS deployment but fails to telemeter on average an HSL equal to or greater than 95% of the awarded FFSS MW value due to a non-fuel related issue, ERCOT shall claw back and/or withhold the FFSS Standby Fee</w:t>
      </w:r>
      <w:r w:rsidRPr="00B561F2">
        <w:rPr>
          <w:i/>
        </w:rPr>
        <w:t xml:space="preserve"> </w:t>
      </w:r>
      <w:r w:rsidRPr="00B561F2">
        <w:t>for 15 days, in proportion to the difference between the awarded MW value and the average telemetered HSL over the FFSS deployment period.</w:t>
      </w:r>
    </w:p>
    <w:p w14:paraId="2B1811E5" w14:textId="02E8C1FF" w:rsidR="00B561F2" w:rsidRPr="00B561F2" w:rsidRDefault="00B561F2" w:rsidP="00B561F2">
      <w:pPr>
        <w:spacing w:after="240"/>
        <w:ind w:left="720" w:hanging="720"/>
      </w:pPr>
      <w:r w:rsidRPr="00B561F2">
        <w:t>(1</w:t>
      </w:r>
      <w:ins w:id="226" w:author="ERCOT" w:date="2023-03-22T09:01:00Z">
        <w:r w:rsidR="007069C0">
          <w:t>2</w:t>
        </w:r>
      </w:ins>
      <w:del w:id="227" w:author="ERCOT" w:date="2023-03-22T09:01:00Z">
        <w:r w:rsidRPr="00B561F2" w:rsidDel="007069C0">
          <w:delText>1</w:delText>
        </w:r>
      </w:del>
      <w:r w:rsidRPr="00B561F2">
        <w:t>)</w:t>
      </w:r>
      <w:r w:rsidRPr="00B561F2">
        <w:tab/>
        <w:t>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Standby Fee for 15 days, in proportion to the difference between the average MW level instructed by ERCOT over the FFSS deployment period and the corresponding average generation of the FFSSR.</w:t>
      </w:r>
    </w:p>
    <w:p w14:paraId="561E392E" w14:textId="1AA350E6" w:rsidR="00D7324C" w:rsidRDefault="00B561F2" w:rsidP="00D7324C">
      <w:pPr>
        <w:spacing w:after="240"/>
        <w:ind w:left="720" w:hanging="720"/>
      </w:pPr>
      <w:r w:rsidRPr="00B561F2">
        <w:t>(1</w:t>
      </w:r>
      <w:ins w:id="228" w:author="ERCOT" w:date="2023-03-22T09:01:00Z">
        <w:r w:rsidR="007069C0">
          <w:t>3</w:t>
        </w:r>
      </w:ins>
      <w:del w:id="229" w:author="ERCOT" w:date="2023-03-22T09:01:00Z">
        <w:r w:rsidRPr="00B561F2" w:rsidDel="007069C0">
          <w:delText>2</w:delText>
        </w:r>
      </w:del>
      <w:r w:rsidRPr="00B561F2">
        <w:t>)</w:t>
      </w:r>
      <w:r w:rsidRPr="00B561F2">
        <w:tab/>
        <w:t>Notwithstanding paragraphs (</w:t>
      </w:r>
      <w:ins w:id="230" w:author="ERCOT" w:date="2023-03-22T09:00:00Z">
        <w:r w:rsidR="007069C0">
          <w:t>6</w:t>
        </w:r>
      </w:ins>
      <w:del w:id="231" w:author="ERCOT" w:date="2023-03-22T09:00:00Z">
        <w:r w:rsidRPr="00B561F2" w:rsidDel="007069C0">
          <w:delText>5</w:delText>
        </w:r>
      </w:del>
      <w:r w:rsidRPr="00B561F2">
        <w:t>) through (1</w:t>
      </w:r>
      <w:ins w:id="232" w:author="ERCOT" w:date="2023-03-22T09:00:00Z">
        <w:r w:rsidR="007069C0">
          <w:t>2</w:t>
        </w:r>
      </w:ins>
      <w:del w:id="233" w:author="ERCOT" w:date="2023-03-22T09:00:00Z">
        <w:r w:rsidRPr="00B561F2" w:rsidDel="007069C0">
          <w:delText>1</w:delText>
        </w:r>
      </w:del>
      <w:r w:rsidRPr="00B561F2">
        <w:t>) above, if the FFSSR is otherwise available but fails to come On-Line or is forced Off-Line due to a transmission system outage or transmission system limitation that would prevent the unit from being deployed to LSL, ERCOT shall not claw back the hourly FFSS Standby Fee.  If conditions described in paragraphs (</w:t>
      </w:r>
      <w:ins w:id="234" w:author="ERCOT" w:date="2023-03-22T09:00:00Z">
        <w:r w:rsidR="007069C0">
          <w:t>8</w:t>
        </w:r>
      </w:ins>
      <w:del w:id="235" w:author="ERCOT" w:date="2023-03-22T09:00:00Z">
        <w:r w:rsidRPr="00B561F2" w:rsidDel="007069C0">
          <w:delText>7</w:delText>
        </w:r>
      </w:del>
      <w:r w:rsidRPr="00B561F2">
        <w:t>) and (</w:t>
      </w:r>
      <w:ins w:id="236" w:author="ERCOT" w:date="2023-03-22T09:00:00Z">
        <w:r w:rsidR="007069C0">
          <w:t>9</w:t>
        </w:r>
      </w:ins>
      <w:del w:id="237" w:author="ERCOT" w:date="2023-03-22T09:00:00Z">
        <w:r w:rsidRPr="00B561F2" w:rsidDel="007069C0">
          <w:delText>8</w:delText>
        </w:r>
      </w:del>
      <w:r w:rsidRPr="00B561F2">
        <w:t>) occur for the same deployment period, ERCOT shall only claw back the larger amount calculated in paragraph (</w:t>
      </w:r>
      <w:ins w:id="238" w:author="ERCOT" w:date="2023-03-22T09:00:00Z">
        <w:r w:rsidR="007069C0">
          <w:t>8</w:t>
        </w:r>
      </w:ins>
      <w:del w:id="239" w:author="ERCOT" w:date="2023-03-22T09:00:00Z">
        <w:r w:rsidRPr="00B561F2" w:rsidDel="007069C0">
          <w:delText>7</w:delText>
        </w:r>
      </w:del>
      <w:r w:rsidRPr="00B561F2">
        <w:t>) or (</w:t>
      </w:r>
      <w:ins w:id="240" w:author="ERCOT" w:date="2023-03-22T09:00:00Z">
        <w:r w:rsidR="007069C0">
          <w:t>9</w:t>
        </w:r>
      </w:ins>
      <w:del w:id="241" w:author="ERCOT" w:date="2023-03-22T09:00:00Z">
        <w:r w:rsidRPr="00B561F2" w:rsidDel="007069C0">
          <w:delText>8</w:delText>
        </w:r>
      </w:del>
      <w:r w:rsidRPr="00B561F2">
        <w:t>).  If conditions described in paragraphs (1</w:t>
      </w:r>
      <w:ins w:id="242" w:author="ERCOT" w:date="2023-03-22T09:01:00Z">
        <w:r w:rsidR="007069C0">
          <w:t>1</w:t>
        </w:r>
      </w:ins>
      <w:del w:id="243" w:author="ERCOT" w:date="2023-03-22T09:01:00Z">
        <w:r w:rsidRPr="00B561F2" w:rsidDel="007069C0">
          <w:delText>0</w:delText>
        </w:r>
      </w:del>
      <w:r w:rsidRPr="00B561F2">
        <w:t>) and (1</w:t>
      </w:r>
      <w:ins w:id="244" w:author="ERCOT" w:date="2023-03-22T09:01:00Z">
        <w:r w:rsidR="007069C0">
          <w:t>2</w:t>
        </w:r>
      </w:ins>
      <w:del w:id="245" w:author="ERCOT" w:date="2023-03-22T09:01:00Z">
        <w:r w:rsidRPr="00B561F2" w:rsidDel="007069C0">
          <w:delText>1</w:delText>
        </w:r>
      </w:del>
      <w:r w:rsidRPr="00B561F2">
        <w:t>) occur for the same deployment period, ERCOT shall only claw back the larger amount calculated in paragraph (1</w:t>
      </w:r>
      <w:ins w:id="246" w:author="ERCOT" w:date="2023-03-22T09:01:00Z">
        <w:r w:rsidR="007069C0">
          <w:t>1</w:t>
        </w:r>
      </w:ins>
      <w:del w:id="247" w:author="ERCOT" w:date="2023-03-22T09:01:00Z">
        <w:r w:rsidRPr="00B561F2" w:rsidDel="007069C0">
          <w:delText>0</w:delText>
        </w:r>
      </w:del>
      <w:r w:rsidRPr="00B561F2">
        <w:t>) or (1</w:t>
      </w:r>
      <w:ins w:id="248" w:author="ERCOT" w:date="2023-03-22T09:01:00Z">
        <w:r w:rsidR="007069C0">
          <w:t>2</w:t>
        </w:r>
      </w:ins>
      <w:del w:id="249" w:author="ERCOT" w:date="2023-03-22T09:01:00Z">
        <w:r w:rsidRPr="00B561F2" w:rsidDel="007069C0">
          <w:delText>1</w:delText>
        </w:r>
      </w:del>
      <w:r w:rsidRPr="00B561F2">
        <w:t>).</w:t>
      </w:r>
      <w:bookmarkEnd w:id="148"/>
    </w:p>
    <w:p w14:paraId="31FE1BA1" w14:textId="77777777" w:rsidR="007069C0" w:rsidRPr="001D749D" w:rsidRDefault="007069C0" w:rsidP="007069C0">
      <w:pPr>
        <w:spacing w:after="240"/>
        <w:ind w:left="720" w:hanging="720"/>
        <w:rPr>
          <w:ins w:id="250" w:author="ERCOT" w:date="2023-03-22T09:04:00Z"/>
        </w:rPr>
      </w:pPr>
      <w:ins w:id="251" w:author="ERCOT" w:date="2023-03-22T09:04:00Z">
        <w:r>
          <w:t>(14)</w:t>
        </w:r>
        <w:r>
          <w:tab/>
        </w:r>
        <w:r w:rsidRPr="001D749D">
          <w:t xml:space="preserve">If </w:t>
        </w:r>
        <w:r>
          <w:t>an</w:t>
        </w:r>
        <w:r w:rsidRPr="001D749D">
          <w:t xml:space="preserve"> FFSSR fails to deploy due to a Force Majeure Event, the Generation Entity for such Generation Resource must provide a report to ERCOT containing certain additional information, including:</w:t>
        </w:r>
      </w:ins>
    </w:p>
    <w:p w14:paraId="7C76AB0E" w14:textId="77777777" w:rsidR="007069C0" w:rsidRPr="001D749D" w:rsidRDefault="007069C0" w:rsidP="007069C0">
      <w:pPr>
        <w:spacing w:after="240"/>
        <w:ind w:left="1440" w:hanging="720"/>
        <w:rPr>
          <w:ins w:id="252" w:author="ERCOT" w:date="2023-03-22T09:04:00Z"/>
        </w:rPr>
      </w:pPr>
      <w:ins w:id="253" w:author="ERCOT" w:date="2023-03-22T09:04:00Z">
        <w:r>
          <w:t>(a)</w:t>
        </w:r>
        <w:r>
          <w:tab/>
        </w:r>
        <w:r w:rsidRPr="001D749D">
          <w:t xml:space="preserve">If the basis of the non-performance is a Force Majeure Event affecting the </w:t>
        </w:r>
        <w:r>
          <w:t>FFSSR</w:t>
        </w:r>
        <w:r w:rsidRPr="001D749D">
          <w:t>, a description of the Force Majeure Event giving rise to the non-performance, with reasonably full details of such Force Majeure Event</w:t>
        </w:r>
        <w:r>
          <w:t>;</w:t>
        </w:r>
      </w:ins>
    </w:p>
    <w:p w14:paraId="0D6F189F" w14:textId="77777777" w:rsidR="001E5804" w:rsidRPr="001D749D" w:rsidRDefault="001E5804" w:rsidP="001E5804">
      <w:pPr>
        <w:spacing w:after="240"/>
        <w:ind w:left="1440" w:hanging="720"/>
        <w:rPr>
          <w:ins w:id="254" w:author="ERCOT" w:date="2023-03-27T11:10:00Z"/>
        </w:rPr>
      </w:pPr>
      <w:ins w:id="255" w:author="ERCOT" w:date="2023-03-27T11:10:00Z">
        <w:r>
          <w:t>(b)</w:t>
        </w:r>
        <w:r>
          <w:tab/>
        </w:r>
        <w:r w:rsidRPr="001D749D">
          <w:t xml:space="preserve">If the basis of the non-performance is the unavailability of the FFSSR’s </w:t>
        </w:r>
        <w:r>
          <w:t xml:space="preserve">FFSS </w:t>
        </w:r>
        <w:r w:rsidRPr="001D749D">
          <w:t xml:space="preserve">Qualifying Pipeline or </w:t>
        </w:r>
        <w:r>
          <w:t xml:space="preserve">natural </w:t>
        </w:r>
        <w:r w:rsidRPr="001D749D">
          <w:t>gas storage facility:</w:t>
        </w:r>
      </w:ins>
    </w:p>
    <w:p w14:paraId="14488827" w14:textId="77777777" w:rsidR="007069C0" w:rsidRPr="001D749D" w:rsidRDefault="007069C0" w:rsidP="007069C0">
      <w:pPr>
        <w:spacing w:after="240"/>
        <w:ind w:left="2160" w:hanging="720"/>
        <w:rPr>
          <w:ins w:id="256" w:author="ERCOT" w:date="2023-03-22T09:04:00Z"/>
        </w:rPr>
      </w:pPr>
      <w:ins w:id="257" w:author="ERCOT" w:date="2023-03-22T09:04:00Z">
        <w:r>
          <w:t>(i)</w:t>
        </w:r>
        <w:r>
          <w:tab/>
        </w:r>
        <w:r w:rsidRPr="001D749D">
          <w:t xml:space="preserve">a copy of the relevant Firm Transportation Agreement and/or Firm Gas Storage Agreement; </w:t>
        </w:r>
      </w:ins>
    </w:p>
    <w:p w14:paraId="3D9BF824" w14:textId="77777777" w:rsidR="007069C0" w:rsidRPr="001D749D" w:rsidRDefault="007069C0" w:rsidP="007069C0">
      <w:pPr>
        <w:spacing w:after="240"/>
        <w:ind w:left="2160" w:hanging="720"/>
        <w:rPr>
          <w:ins w:id="258" w:author="ERCOT" w:date="2023-03-22T09:04:00Z"/>
        </w:rPr>
      </w:pPr>
      <w:ins w:id="259" w:author="ERCOT" w:date="2023-03-22T09:04:00Z">
        <w:r>
          <w:t>(ii)</w:t>
        </w:r>
        <w:r>
          <w:tab/>
        </w:r>
        <w:r w:rsidRPr="001D749D">
          <w:t xml:space="preserve">a copy of the nominations submitted or a detailed accounting of no notices volumes delivered for the gas day prior to the Force Majeure Event until the gas day after the Force Majeure Event; </w:t>
        </w:r>
      </w:ins>
    </w:p>
    <w:p w14:paraId="238B4ADB" w14:textId="77777777" w:rsidR="007069C0" w:rsidRPr="001D749D" w:rsidRDefault="007069C0" w:rsidP="007069C0">
      <w:pPr>
        <w:spacing w:after="240"/>
        <w:ind w:left="2160" w:hanging="720"/>
        <w:rPr>
          <w:ins w:id="260" w:author="ERCOT" w:date="2023-03-22T09:04:00Z"/>
        </w:rPr>
      </w:pPr>
      <w:ins w:id="261" w:author="ERCOT" w:date="2023-03-22T09:04:00Z">
        <w:r>
          <w:t>(iii)</w:t>
        </w:r>
        <w:r>
          <w:tab/>
        </w:r>
        <w:r w:rsidRPr="001D749D">
          <w:t xml:space="preserve">the applicable storage inventory level for the gas day prior to the Force Majeure Event until the gas day after the Force Majeure Event; </w:t>
        </w:r>
      </w:ins>
    </w:p>
    <w:p w14:paraId="69ECAC10" w14:textId="77777777" w:rsidR="001E5804" w:rsidRPr="001D749D" w:rsidRDefault="001E5804" w:rsidP="001E5804">
      <w:pPr>
        <w:spacing w:after="240"/>
        <w:ind w:left="2160" w:hanging="720"/>
        <w:rPr>
          <w:ins w:id="262" w:author="ERCOT" w:date="2023-03-27T11:10:00Z"/>
        </w:rPr>
      </w:pPr>
      <w:ins w:id="263" w:author="ERCOT" w:date="2023-03-27T11:10:00Z">
        <w:r>
          <w:lastRenderedPageBreak/>
          <w:t>(iv)</w:t>
        </w:r>
        <w:r>
          <w:tab/>
        </w:r>
        <w:r w:rsidRPr="001D749D">
          <w:t xml:space="preserve">a copy of the force majeure notice from the </w:t>
        </w:r>
        <w:r>
          <w:t xml:space="preserve">FFSS </w:t>
        </w:r>
        <w:r w:rsidRPr="001D749D">
          <w:t>Qualifying Pipeline operator or storage provider; and</w:t>
        </w:r>
      </w:ins>
    </w:p>
    <w:p w14:paraId="3791CAB7" w14:textId="77777777" w:rsidR="001E5804" w:rsidRPr="001D749D" w:rsidRDefault="001E5804" w:rsidP="001E5804">
      <w:pPr>
        <w:spacing w:after="240"/>
        <w:ind w:left="2160" w:hanging="720"/>
        <w:rPr>
          <w:ins w:id="264" w:author="ERCOT" w:date="2023-03-27T11:10:00Z"/>
        </w:rPr>
      </w:pPr>
      <w:ins w:id="265" w:author="ERCOT" w:date="2023-03-27T11:10:00Z">
        <w:r>
          <w:t>(v)</w:t>
        </w:r>
        <w:r>
          <w:tab/>
        </w:r>
        <w:r w:rsidRPr="001D749D">
          <w:t xml:space="preserve">the capacity and flow data from the </w:t>
        </w:r>
        <w:r>
          <w:t xml:space="preserve">FFSS </w:t>
        </w:r>
        <w:r w:rsidRPr="001D749D">
          <w:t>Qualifying Pipeline or storage facility for the gas day prior to the Force Majeure Event until the gas day after the Force Majeure Event</w:t>
        </w:r>
        <w:r>
          <w:t>;</w:t>
        </w:r>
      </w:ins>
    </w:p>
    <w:p w14:paraId="6F1A8D58" w14:textId="77777777" w:rsidR="001E5804" w:rsidRPr="001D749D" w:rsidRDefault="001E5804" w:rsidP="001E5804">
      <w:pPr>
        <w:spacing w:after="240"/>
        <w:ind w:left="1440" w:hanging="720"/>
        <w:rPr>
          <w:ins w:id="266" w:author="ERCOT" w:date="2023-03-27T11:10:00Z"/>
        </w:rPr>
      </w:pPr>
      <w:ins w:id="267" w:author="ERCOT" w:date="2023-03-27T11:10:00Z">
        <w:r>
          <w:t>(c)</w:t>
        </w:r>
        <w:r>
          <w:tab/>
        </w:r>
        <w:r w:rsidRPr="001D749D">
          <w:t>To the best of its knowledge, how, why, and to what extent the Force Majeure Event actually and directly affected the FFSSR’s ability to perform</w:t>
        </w:r>
        <w:r>
          <w:t>;</w:t>
        </w:r>
      </w:ins>
    </w:p>
    <w:p w14:paraId="68AD5204" w14:textId="20B58141" w:rsidR="001E5804" w:rsidRPr="001D749D" w:rsidRDefault="001E5804" w:rsidP="001E5804">
      <w:pPr>
        <w:spacing w:after="240"/>
        <w:ind w:left="1440" w:hanging="720"/>
        <w:rPr>
          <w:ins w:id="268" w:author="ERCOT" w:date="2023-03-27T11:10:00Z"/>
        </w:rPr>
      </w:pPr>
      <w:ins w:id="269" w:author="ERCOT" w:date="2023-03-27T11:10:00Z">
        <w:r>
          <w:t>(d)</w:t>
        </w:r>
        <w:r>
          <w:tab/>
        </w:r>
        <w:r w:rsidRPr="001D749D">
          <w:t>The FFSSR’s heat rate</w:t>
        </w:r>
        <w:r>
          <w:t>;</w:t>
        </w:r>
      </w:ins>
    </w:p>
    <w:p w14:paraId="5C3056C4" w14:textId="4BF63292" w:rsidR="001E5804" w:rsidRPr="001D749D" w:rsidRDefault="001E5804" w:rsidP="001E5804">
      <w:pPr>
        <w:spacing w:after="240"/>
        <w:ind w:left="1440" w:hanging="720"/>
        <w:rPr>
          <w:ins w:id="270" w:author="ERCOT" w:date="2023-03-27T11:10:00Z"/>
        </w:rPr>
      </w:pPr>
      <w:ins w:id="271" w:author="ERCOT" w:date="2023-03-27T11:10:00Z">
        <w:r>
          <w:t>(e)</w:t>
        </w:r>
        <w:r>
          <w:tab/>
        </w:r>
      </w:ins>
      <w:ins w:id="272" w:author="ERCOT" w:date="2023-03-29T13:51:00Z">
        <w:r w:rsidR="00D05C9D" w:rsidRPr="001D749D">
          <w:t xml:space="preserve">The applicable nominations, and if applicable, no-notice </w:t>
        </w:r>
        <w:proofErr w:type="gramStart"/>
        <w:r w:rsidR="00D05C9D" w:rsidRPr="001D749D">
          <w:t>delivered,</w:t>
        </w:r>
        <w:proofErr w:type="gramEnd"/>
        <w:r w:rsidR="00D05C9D" w:rsidRPr="001D749D">
          <w:t xml:space="preserve"> on the </w:t>
        </w:r>
        <w:r w:rsidR="00D05C9D">
          <w:t xml:space="preserve">FFSS </w:t>
        </w:r>
        <w:r w:rsidR="00D05C9D" w:rsidRPr="001D749D">
          <w:t>Qualifying Pipeline from the gas day prior to the Force Majeure Event until the day after the Force Majeure Event</w:t>
        </w:r>
        <w:r w:rsidR="00D05C9D">
          <w:t>; and</w:t>
        </w:r>
      </w:ins>
    </w:p>
    <w:p w14:paraId="1CBF153F" w14:textId="4E72F1C7" w:rsidR="001E5804" w:rsidRDefault="001E5804" w:rsidP="001E5804">
      <w:pPr>
        <w:spacing w:after="240"/>
        <w:ind w:left="1440" w:hanging="720"/>
        <w:rPr>
          <w:ins w:id="273" w:author="ERCOT" w:date="2023-03-27T11:11:00Z"/>
        </w:rPr>
      </w:pPr>
      <w:ins w:id="274" w:author="ERCOT" w:date="2023-03-27T11:11:00Z">
        <w:r>
          <w:t>(f)</w:t>
        </w:r>
        <w:r>
          <w:tab/>
        </w:r>
        <w:r w:rsidRPr="001D749D">
          <w:t xml:space="preserve">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w:t>
        </w:r>
        <w:r>
          <w:t xml:space="preserve">FFSS </w:t>
        </w:r>
        <w:r w:rsidRPr="001D749D">
          <w:t xml:space="preserve">Qualifying Pipeline operator or storage provider, the Generation Entity will exercise any contractual rights it has to request such information from the </w:t>
        </w:r>
        <w:r>
          <w:t xml:space="preserve">FFSS </w:t>
        </w:r>
        <w:r w:rsidRPr="001D749D">
          <w:t>Qualifying Pipeline operator or storage provider, as applicable</w:t>
        </w:r>
      </w:ins>
      <w:ins w:id="275" w:author="ERCOT" w:date="2023-03-29T13:51:00Z">
        <w:r w:rsidR="00D05C9D">
          <w:t>.</w:t>
        </w:r>
      </w:ins>
    </w:p>
    <w:p w14:paraId="4FEFEC6C" w14:textId="77777777" w:rsidR="00D05C9D" w:rsidRPr="00D05C9D" w:rsidRDefault="00D05C9D" w:rsidP="00D05C9D">
      <w:pPr>
        <w:spacing w:after="240"/>
        <w:ind w:left="720" w:hanging="720"/>
        <w:rPr>
          <w:ins w:id="276" w:author="ERCOT" w:date="2023-03-29T13:51:00Z"/>
        </w:rPr>
      </w:pPr>
      <w:ins w:id="277" w:author="ERCOT" w:date="2023-03-29T13:51:00Z">
        <w:r w:rsidRPr="00D05C9D">
          <w:t>(15)</w:t>
        </w:r>
        <w:r w:rsidRPr="00D05C9D">
          <w:tab/>
          <w:t>Unless the agreement is a Certified Contract, if the relevant Firm Transportation Agreement and/or Firm Gas Storage Agreement does not ensure firmness in the manner required by the ERCOT Protocols, ERCOT shall revoke the award and claw back and/or withhold all of the FFSS Hourly Standby Fees for all of the days of the obligation period.</w:t>
        </w:r>
      </w:ins>
    </w:p>
    <w:p w14:paraId="424DC8AC" w14:textId="77777777" w:rsidR="00D05C9D" w:rsidRPr="00D05C9D" w:rsidRDefault="00D05C9D" w:rsidP="00D05C9D">
      <w:pPr>
        <w:spacing w:after="240"/>
        <w:ind w:left="720" w:hanging="720"/>
        <w:rPr>
          <w:ins w:id="278" w:author="ERCOT" w:date="2023-03-29T13:51:00Z"/>
        </w:rPr>
      </w:pPr>
      <w:ins w:id="279" w:author="ERCOT" w:date="2023-03-29T13:51:00Z">
        <w:r w:rsidRPr="00D05C9D">
          <w:rPr>
            <w:szCs w:val="20"/>
          </w:rPr>
          <w:t>(16)</w:t>
        </w:r>
        <w:r w:rsidRPr="00D05C9D">
          <w:rPr>
            <w:szCs w:val="20"/>
          </w:rPr>
          <w:tab/>
        </w:r>
        <w:r w:rsidRPr="00D05C9D">
          <w:t>For an FFSSR, a Force Majeure Event will be treated the same as any other cause for unavailability for the purposes of calculating the FFSSR’s Firm Fuel Supply Service Hourly Rolling Equivalent Availability Factor.</w:t>
        </w:r>
      </w:ins>
    </w:p>
    <w:p w14:paraId="3D18355E" w14:textId="77777777" w:rsidR="00D05C9D" w:rsidRPr="0083388C" w:rsidRDefault="00D05C9D" w:rsidP="00D05C9D">
      <w:pPr>
        <w:spacing w:after="240"/>
        <w:ind w:left="720" w:hanging="720"/>
        <w:rPr>
          <w:ins w:id="280" w:author="ERCOT" w:date="2023-03-29T13:51:00Z"/>
        </w:rPr>
      </w:pPr>
      <w:ins w:id="281" w:author="ERCOT" w:date="2023-03-29T13:51:00Z">
        <w:r>
          <w:rPr>
            <w:szCs w:val="20"/>
          </w:rPr>
          <w:t>(17)</w:t>
        </w:r>
        <w:r>
          <w:rPr>
            <w:szCs w:val="20"/>
          </w:rPr>
          <w:tab/>
        </w:r>
        <w:r w:rsidRPr="0083388C">
          <w:t xml:space="preserve">It will constitute a material change under the ERCOT Protocols if a </w:t>
        </w:r>
        <w:r>
          <w:t xml:space="preserve">primary Generation Resource or any alternate Generation Resource that qualified to provide FFSS under paragraph </w:t>
        </w:r>
        <w:r>
          <w:rPr>
            <w:iCs/>
          </w:rPr>
          <w:t xml:space="preserve">(1)(c) </w:t>
        </w:r>
        <w:r>
          <w:t xml:space="preserve">above </w:t>
        </w:r>
        <w:r w:rsidRPr="0083388C">
          <w:t>ceases to satisfy any of the requirements to qualify as a</w:t>
        </w:r>
        <w:r>
          <w:t>n</w:t>
        </w:r>
        <w:r w:rsidRPr="0083388C">
          <w:t xml:space="preserve"> FFSSR</w:t>
        </w:r>
        <w:r>
          <w:t xml:space="preserve"> under </w:t>
        </w:r>
        <w:r>
          <w:rPr>
            <w:iCs/>
          </w:rPr>
          <w:t>paragraph (1)(c) above</w:t>
        </w:r>
        <w:r w:rsidRPr="0083388C">
          <w:t xml:space="preserve"> (</w:t>
        </w:r>
        <w:r>
          <w:t>for example, but not limited to</w:t>
        </w:r>
        <w:r w:rsidRPr="0083388C">
          <w:t xml:space="preserve">, if the Firm Transportation Agreement is terminated or if the </w:t>
        </w:r>
        <w:r>
          <w:t>FFSS Qualifying P</w:t>
        </w:r>
        <w:r w:rsidRPr="0083388C">
          <w:t>ipeline no longer qualifies as a</w:t>
        </w:r>
        <w:r>
          <w:t>n FFSS</w:t>
        </w:r>
        <w:r w:rsidRPr="0083388C">
          <w:t xml:space="preserve"> Qualifying Pipeline). </w:t>
        </w:r>
      </w:ins>
    </w:p>
    <w:p w14:paraId="221C01D3" w14:textId="77777777" w:rsidR="001E5804" w:rsidRPr="0083388C" w:rsidRDefault="001E5804" w:rsidP="001E5804">
      <w:pPr>
        <w:spacing w:after="240"/>
        <w:ind w:left="1440" w:hanging="720"/>
        <w:rPr>
          <w:ins w:id="282" w:author="ERCOT" w:date="2023-03-27T11:12:00Z"/>
        </w:rPr>
      </w:pPr>
      <w:ins w:id="283" w:author="ERCOT" w:date="2023-03-27T11:12:00Z">
        <w:r>
          <w:t>(a)</w:t>
        </w:r>
        <w:r>
          <w:tab/>
        </w:r>
        <w:r w:rsidRPr="0083388C">
          <w:t xml:space="preserve">The </w:t>
        </w:r>
        <w:r>
          <w:t>QSE of such Generation Resource</w:t>
        </w:r>
        <w:r w:rsidRPr="0083388C">
          <w:t xml:space="preserve"> will be required to notify ERCOT within two business days of such a material change.</w:t>
        </w:r>
      </w:ins>
    </w:p>
    <w:p w14:paraId="4E6ED6EC" w14:textId="392D7A77" w:rsidR="00A302B1" w:rsidRPr="007069C0" w:rsidRDefault="001E5804" w:rsidP="001E5804">
      <w:pPr>
        <w:spacing w:after="240"/>
        <w:ind w:left="1440" w:hanging="720"/>
      </w:pPr>
      <w:ins w:id="284" w:author="ERCOT" w:date="2023-03-27T11:12:00Z">
        <w:r>
          <w:t>(b)</w:t>
        </w:r>
        <w:r>
          <w:tab/>
          <w:t xml:space="preserve">ERCOT may decertify a primary </w:t>
        </w:r>
        <w:r w:rsidRPr="00AA1E2D">
          <w:t>Generation Resource</w:t>
        </w:r>
        <w:r>
          <w:t xml:space="preserve"> or alternate Generation Resource</w:t>
        </w:r>
        <w:r w:rsidRPr="0083388C">
          <w:t xml:space="preserve"> if such material change is</w:t>
        </w:r>
        <w:r>
          <w:t>, in ERCOT’s sole opinion,</w:t>
        </w:r>
        <w:r w:rsidRPr="0083388C">
          <w:t xml:space="preserve"> an adverse change (</w:t>
        </w:r>
        <w:r>
          <w:t>for example, but not limited to</w:t>
        </w:r>
        <w:r w:rsidRPr="0083388C">
          <w:t>, if a Firm Transportation Agreement is terminated and not replaced with a comparable, qualifying Firm Transportation Agreement).</w:t>
        </w:r>
      </w:ins>
    </w:p>
    <w:sectPr w:rsidR="00A302B1" w:rsidRPr="007069C0">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ERCOT Market Rules" w:date="2023-03-27T11:16:00Z" w:initials="CP">
    <w:p w14:paraId="25A0FE5E" w14:textId="49934C1E" w:rsidR="00635539" w:rsidRDefault="00635539">
      <w:pPr>
        <w:pStyle w:val="CommentText"/>
      </w:pPr>
      <w:r>
        <w:rPr>
          <w:rStyle w:val="CommentReference"/>
        </w:rPr>
        <w:annotationRef/>
      </w:r>
      <w:r>
        <w:t>Please note NPRRs 1067 and 1166 also propose revisions to this section.</w:t>
      </w:r>
    </w:p>
  </w:comment>
  <w:comment w:id="96" w:author="ERCOT Market Rules" w:date="2023-03-27T11:17:00Z" w:initials="CP">
    <w:p w14:paraId="3A9C99E3" w14:textId="151B987F" w:rsidR="00635539" w:rsidRDefault="00635539">
      <w:pPr>
        <w:pStyle w:val="CommentText"/>
      </w:pPr>
      <w:r>
        <w:rPr>
          <w:rStyle w:val="CommentReference"/>
        </w:rPr>
        <w:annotationRef/>
      </w:r>
      <w:r>
        <w:t>Please note NPRR1167 also proposes revisions to this section.</w:t>
      </w:r>
    </w:p>
  </w:comment>
  <w:comment w:id="135" w:author="ERCOT Market Rules" w:date="2023-03-27T11:18:00Z" w:initials="CP">
    <w:p w14:paraId="1EE4B25C" w14:textId="26325EE5" w:rsidR="00635539" w:rsidRDefault="00635539">
      <w:pPr>
        <w:pStyle w:val="CommentText"/>
      </w:pPr>
      <w:r>
        <w:rPr>
          <w:rStyle w:val="CommentReference"/>
        </w:rPr>
        <w:annotationRef/>
      </w:r>
      <w:r>
        <w:rPr>
          <w:rStyle w:val="CommentReference"/>
        </w:rPr>
        <w:annotationRef/>
      </w:r>
      <w:r>
        <w:t>Please note NPRR1167 also proposes revisions to this section.</w:t>
      </w:r>
    </w:p>
  </w:comment>
  <w:comment w:id="149" w:author="ERCOT Market Rules" w:date="2023-03-27T11:18:00Z" w:initials="CP">
    <w:p w14:paraId="08890C49" w14:textId="5DDAF35D" w:rsidR="00635539" w:rsidRDefault="00635539">
      <w:pPr>
        <w:pStyle w:val="CommentText"/>
      </w:pPr>
      <w:r>
        <w:rPr>
          <w:rStyle w:val="CommentReference"/>
        </w:rPr>
        <w:annotationRef/>
      </w:r>
      <w:r>
        <w:rPr>
          <w:rStyle w:val="CommentReference"/>
        </w:rPr>
        <w:annotationRef/>
      </w:r>
      <w:r>
        <w:t>Please note NPRR1167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5A0FE5E" w15:done="0"/>
  <w15:commentEx w15:paraId="3A9C99E3" w15:done="0"/>
  <w15:commentEx w15:paraId="1EE4B25C" w15:done="0"/>
  <w15:commentEx w15:paraId="08890C4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BF98F" w16cex:dateUtc="2023-03-27T16:16:00Z"/>
  <w16cex:commentExtensible w16cex:durableId="27CBF9DB" w16cex:dateUtc="2023-03-27T16:17:00Z"/>
  <w16cex:commentExtensible w16cex:durableId="27CBF9FD" w16cex:dateUtc="2023-03-27T16:18:00Z"/>
  <w16cex:commentExtensible w16cex:durableId="27CBFA05" w16cex:dateUtc="2023-03-27T16: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A0FE5E" w16cid:durableId="27CBF98F"/>
  <w16cid:commentId w16cid:paraId="3A9C99E3" w16cid:durableId="27CBF9DB"/>
  <w16cid:commentId w16cid:paraId="1EE4B25C" w16cid:durableId="27CBF9FD"/>
  <w16cid:commentId w16cid:paraId="08890C49" w16cid:durableId="27CBFA0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AD9CD" w14:textId="77777777" w:rsidR="004844D7" w:rsidRDefault="004844D7">
      <w:r>
        <w:separator/>
      </w:r>
    </w:p>
  </w:endnote>
  <w:endnote w:type="continuationSeparator" w:id="0">
    <w:p w14:paraId="73E28A9A" w14:textId="77777777" w:rsidR="004844D7" w:rsidRDefault="00484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AA4EA6D" w:rsidR="00D176CF" w:rsidRDefault="00DB0711">
    <w:pPr>
      <w:pStyle w:val="Footer"/>
      <w:tabs>
        <w:tab w:val="clear" w:pos="4320"/>
        <w:tab w:val="clear" w:pos="8640"/>
        <w:tab w:val="right" w:pos="9360"/>
      </w:tabs>
      <w:rPr>
        <w:rFonts w:ascii="Arial" w:hAnsi="Arial" w:cs="Arial"/>
        <w:sz w:val="18"/>
      </w:rPr>
    </w:pPr>
    <w:r w:rsidRPr="008C4961">
      <w:rPr>
        <w:rFonts w:ascii="Arial" w:hAnsi="Arial" w:cs="Arial"/>
        <w:sz w:val="18"/>
      </w:rPr>
      <w:t>11</w:t>
    </w:r>
    <w:r w:rsidR="0006699C">
      <w:rPr>
        <w:rFonts w:ascii="Arial" w:hAnsi="Arial" w:cs="Arial"/>
        <w:sz w:val="18"/>
      </w:rPr>
      <w:t>69</w:t>
    </w:r>
    <w:r w:rsidR="00D176CF" w:rsidRPr="008C4961">
      <w:rPr>
        <w:rFonts w:ascii="Arial" w:hAnsi="Arial" w:cs="Arial"/>
        <w:sz w:val="18"/>
      </w:rPr>
      <w:t>NPRR</w:t>
    </w:r>
    <w:r w:rsidR="00A91A27" w:rsidRPr="008C4961">
      <w:rPr>
        <w:rFonts w:ascii="Arial" w:hAnsi="Arial" w:cs="Arial"/>
        <w:sz w:val="18"/>
      </w:rPr>
      <w:t xml:space="preserve">-01 </w:t>
    </w:r>
    <w:r w:rsidRPr="008C4961">
      <w:rPr>
        <w:rFonts w:ascii="Arial" w:hAnsi="Arial" w:cs="Arial"/>
        <w:sz w:val="18"/>
        <w:szCs w:val="18"/>
      </w:rPr>
      <w:t>Expansion of Generation Resources Qualified to Provide Firm Fuel Supply Service in Phase 2 of the Service</w:t>
    </w:r>
    <w:r w:rsidR="00A91A27" w:rsidRPr="008C4961">
      <w:rPr>
        <w:rFonts w:ascii="Arial" w:hAnsi="Arial" w:cs="Arial"/>
        <w:sz w:val="18"/>
      </w:rPr>
      <w:t xml:space="preserve"> </w:t>
    </w:r>
    <w:r w:rsidR="005D5AEC" w:rsidRPr="008C4961">
      <w:rPr>
        <w:rFonts w:ascii="Arial" w:hAnsi="Arial" w:cs="Arial"/>
        <w:sz w:val="18"/>
      </w:rPr>
      <w:t>03</w:t>
    </w:r>
    <w:r w:rsidR="0006699C">
      <w:rPr>
        <w:rFonts w:ascii="Arial" w:hAnsi="Arial" w:cs="Arial"/>
        <w:sz w:val="18"/>
      </w:rPr>
      <w:t>29</w:t>
    </w:r>
    <w:r w:rsidR="00A91A27" w:rsidRPr="008C4961">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ACEDE" w14:textId="77777777" w:rsidR="004844D7" w:rsidRDefault="004844D7">
      <w:r>
        <w:separator/>
      </w:r>
    </w:p>
  </w:footnote>
  <w:footnote w:type="continuationSeparator" w:id="0">
    <w:p w14:paraId="22AD25A6" w14:textId="77777777" w:rsidR="004844D7" w:rsidRDefault="004844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3754430"/>
    <w:multiLevelType w:val="hybridMultilevel"/>
    <w:tmpl w:val="6B9838DE"/>
    <w:lvl w:ilvl="0" w:tplc="04090001">
      <w:start w:val="1"/>
      <w:numFmt w:val="bullet"/>
      <w:lvlText w:val=""/>
      <w:lvlJc w:val="left"/>
      <w:pPr>
        <w:ind w:left="720" w:hanging="360"/>
      </w:pPr>
      <w:rPr>
        <w:rFonts w:ascii="Symbol" w:hAnsi="Symbol" w:hint="default"/>
      </w:rPr>
    </w:lvl>
    <w:lvl w:ilvl="1" w:tplc="EF5EAB86">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FE4C84"/>
    <w:multiLevelType w:val="hybridMultilevel"/>
    <w:tmpl w:val="7026057C"/>
    <w:lvl w:ilvl="0" w:tplc="0409001B">
      <w:start w:val="1"/>
      <w:numFmt w:val="lowerRoman"/>
      <w:lvlText w:val="%1."/>
      <w:lvlJc w:val="right"/>
      <w:pPr>
        <w:ind w:left="1503" w:hanging="360"/>
      </w:p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5" w15:restartNumberingAfterBreak="0">
    <w:nsid w:val="1B7D2EA8"/>
    <w:multiLevelType w:val="hybridMultilevel"/>
    <w:tmpl w:val="CF50BC0A"/>
    <w:lvl w:ilvl="0" w:tplc="DA4E870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8B0672"/>
    <w:multiLevelType w:val="hybridMultilevel"/>
    <w:tmpl w:val="0C28D9D2"/>
    <w:lvl w:ilvl="0" w:tplc="9AC4E65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894AC4"/>
    <w:multiLevelType w:val="hybridMultilevel"/>
    <w:tmpl w:val="5578522A"/>
    <w:lvl w:ilvl="0" w:tplc="73B69CAE">
      <w:start w:val="1"/>
      <w:numFmt w:val="lowerLetter"/>
      <w:lvlText w:val="(%1)"/>
      <w:lvlJc w:val="left"/>
      <w:pPr>
        <w:ind w:left="420" w:hanging="360"/>
      </w:pPr>
      <w:rPr>
        <w:rFonts w:hint="default"/>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 w15:restartNumberingAfterBreak="0">
    <w:nsid w:val="3BD92430"/>
    <w:multiLevelType w:val="hybridMultilevel"/>
    <w:tmpl w:val="13449328"/>
    <w:lvl w:ilvl="0" w:tplc="29004A7E">
      <w:start w:val="6"/>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F719E2"/>
    <w:multiLevelType w:val="hybridMultilevel"/>
    <w:tmpl w:val="A0A090BC"/>
    <w:lvl w:ilvl="0" w:tplc="97FC2234">
      <w:start w:val="1"/>
      <w:numFmt w:val="lowerLetter"/>
      <w:lvlText w:val="(%1)"/>
      <w:lvlJc w:val="left"/>
      <w:pPr>
        <w:ind w:left="1296" w:hanging="360"/>
      </w:pPr>
      <w:rPr>
        <w:rFonts w:hint="default"/>
      </w:rPr>
    </w:lvl>
    <w:lvl w:ilvl="1" w:tplc="04090019">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15:restartNumberingAfterBreak="0">
    <w:nsid w:val="4F6C3866"/>
    <w:multiLevelType w:val="hybridMultilevel"/>
    <w:tmpl w:val="BE82FDDA"/>
    <w:lvl w:ilvl="0" w:tplc="04090001">
      <w:start w:val="1"/>
      <w:numFmt w:val="bullet"/>
      <w:lvlText w:val=""/>
      <w:lvlJc w:val="left"/>
      <w:pPr>
        <w:ind w:left="676" w:hanging="360"/>
      </w:pPr>
      <w:rPr>
        <w:rFonts w:ascii="Symbol" w:hAnsi="Symbol" w:hint="default"/>
      </w:rPr>
    </w:lvl>
    <w:lvl w:ilvl="1" w:tplc="04090003" w:tentative="1">
      <w:start w:val="1"/>
      <w:numFmt w:val="bullet"/>
      <w:lvlText w:val="o"/>
      <w:lvlJc w:val="left"/>
      <w:pPr>
        <w:ind w:left="1396" w:hanging="360"/>
      </w:pPr>
      <w:rPr>
        <w:rFonts w:ascii="Courier New" w:hAnsi="Courier New" w:cs="Courier New" w:hint="default"/>
      </w:rPr>
    </w:lvl>
    <w:lvl w:ilvl="2" w:tplc="04090005" w:tentative="1">
      <w:start w:val="1"/>
      <w:numFmt w:val="bullet"/>
      <w:lvlText w:val=""/>
      <w:lvlJc w:val="left"/>
      <w:pPr>
        <w:ind w:left="2116" w:hanging="360"/>
      </w:pPr>
      <w:rPr>
        <w:rFonts w:ascii="Wingdings" w:hAnsi="Wingdings" w:hint="default"/>
      </w:rPr>
    </w:lvl>
    <w:lvl w:ilvl="3" w:tplc="04090001" w:tentative="1">
      <w:start w:val="1"/>
      <w:numFmt w:val="bullet"/>
      <w:lvlText w:val=""/>
      <w:lvlJc w:val="left"/>
      <w:pPr>
        <w:ind w:left="2836" w:hanging="360"/>
      </w:pPr>
      <w:rPr>
        <w:rFonts w:ascii="Symbol" w:hAnsi="Symbol" w:hint="default"/>
      </w:rPr>
    </w:lvl>
    <w:lvl w:ilvl="4" w:tplc="04090003" w:tentative="1">
      <w:start w:val="1"/>
      <w:numFmt w:val="bullet"/>
      <w:lvlText w:val="o"/>
      <w:lvlJc w:val="left"/>
      <w:pPr>
        <w:ind w:left="3556" w:hanging="360"/>
      </w:pPr>
      <w:rPr>
        <w:rFonts w:ascii="Courier New" w:hAnsi="Courier New" w:cs="Courier New" w:hint="default"/>
      </w:rPr>
    </w:lvl>
    <w:lvl w:ilvl="5" w:tplc="04090005" w:tentative="1">
      <w:start w:val="1"/>
      <w:numFmt w:val="bullet"/>
      <w:lvlText w:val=""/>
      <w:lvlJc w:val="left"/>
      <w:pPr>
        <w:ind w:left="4276" w:hanging="360"/>
      </w:pPr>
      <w:rPr>
        <w:rFonts w:ascii="Wingdings" w:hAnsi="Wingdings" w:hint="default"/>
      </w:rPr>
    </w:lvl>
    <w:lvl w:ilvl="6" w:tplc="04090001" w:tentative="1">
      <w:start w:val="1"/>
      <w:numFmt w:val="bullet"/>
      <w:lvlText w:val=""/>
      <w:lvlJc w:val="left"/>
      <w:pPr>
        <w:ind w:left="4996" w:hanging="360"/>
      </w:pPr>
      <w:rPr>
        <w:rFonts w:ascii="Symbol" w:hAnsi="Symbol" w:hint="default"/>
      </w:rPr>
    </w:lvl>
    <w:lvl w:ilvl="7" w:tplc="04090003" w:tentative="1">
      <w:start w:val="1"/>
      <w:numFmt w:val="bullet"/>
      <w:lvlText w:val="o"/>
      <w:lvlJc w:val="left"/>
      <w:pPr>
        <w:ind w:left="5716" w:hanging="360"/>
      </w:pPr>
      <w:rPr>
        <w:rFonts w:ascii="Courier New" w:hAnsi="Courier New" w:cs="Courier New" w:hint="default"/>
      </w:rPr>
    </w:lvl>
    <w:lvl w:ilvl="8" w:tplc="04090005" w:tentative="1">
      <w:start w:val="1"/>
      <w:numFmt w:val="bullet"/>
      <w:lvlText w:val=""/>
      <w:lvlJc w:val="left"/>
      <w:pPr>
        <w:ind w:left="6436" w:hanging="360"/>
      </w:pPr>
      <w:rPr>
        <w:rFonts w:ascii="Wingdings" w:hAnsi="Wingdings" w:hint="default"/>
      </w:rPr>
    </w:lvl>
  </w:abstractNum>
  <w:abstractNum w:abstractNumId="13" w15:restartNumberingAfterBreak="0">
    <w:nsid w:val="4FD01DFB"/>
    <w:multiLevelType w:val="hybridMultilevel"/>
    <w:tmpl w:val="1DB275B4"/>
    <w:lvl w:ilvl="0" w:tplc="97FC223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3E742B"/>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579469C"/>
    <w:multiLevelType w:val="hybridMultilevel"/>
    <w:tmpl w:val="9F46DAF0"/>
    <w:lvl w:ilvl="0" w:tplc="425C4E8C">
      <w:start w:val="1"/>
      <w:numFmt w:val="lowerRoman"/>
      <w:lvlText w:val="(%1)"/>
      <w:lvlJc w:val="left"/>
      <w:pPr>
        <w:ind w:left="1987" w:hanging="72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6" w15:restartNumberingAfterBreak="0">
    <w:nsid w:val="5D415CAA"/>
    <w:multiLevelType w:val="hybridMultilevel"/>
    <w:tmpl w:val="80CEF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0A069C7"/>
    <w:multiLevelType w:val="multilevel"/>
    <w:tmpl w:val="0C28D9D2"/>
    <w:styleLink w:val="CurrentList1"/>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8977F28"/>
    <w:multiLevelType w:val="hybridMultilevel"/>
    <w:tmpl w:val="5FBAF274"/>
    <w:lvl w:ilvl="0" w:tplc="19FE88F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53219674">
    <w:abstractNumId w:val="0"/>
  </w:num>
  <w:num w:numId="2" w16cid:durableId="510678789">
    <w:abstractNumId w:val="24"/>
  </w:num>
  <w:num w:numId="3" w16cid:durableId="1945530929">
    <w:abstractNumId w:val="26"/>
  </w:num>
  <w:num w:numId="4" w16cid:durableId="1263488503">
    <w:abstractNumId w:val="1"/>
  </w:num>
  <w:num w:numId="5" w16cid:durableId="1038358134">
    <w:abstractNumId w:val="18"/>
  </w:num>
  <w:num w:numId="6" w16cid:durableId="373427168">
    <w:abstractNumId w:val="18"/>
  </w:num>
  <w:num w:numId="7" w16cid:durableId="1083531798">
    <w:abstractNumId w:val="18"/>
  </w:num>
  <w:num w:numId="8" w16cid:durableId="1546453161">
    <w:abstractNumId w:val="18"/>
  </w:num>
  <w:num w:numId="9" w16cid:durableId="1466968525">
    <w:abstractNumId w:val="18"/>
  </w:num>
  <w:num w:numId="10" w16cid:durableId="1317612042">
    <w:abstractNumId w:val="18"/>
  </w:num>
  <w:num w:numId="11" w16cid:durableId="1978029278">
    <w:abstractNumId w:val="18"/>
  </w:num>
  <w:num w:numId="12" w16cid:durableId="416489263">
    <w:abstractNumId w:val="18"/>
  </w:num>
  <w:num w:numId="13" w16cid:durableId="1721858207">
    <w:abstractNumId w:val="18"/>
  </w:num>
  <w:num w:numId="14" w16cid:durableId="1635410442">
    <w:abstractNumId w:val="6"/>
  </w:num>
  <w:num w:numId="15" w16cid:durableId="368410508">
    <w:abstractNumId w:val="17"/>
  </w:num>
  <w:num w:numId="16" w16cid:durableId="156113667">
    <w:abstractNumId w:val="20"/>
  </w:num>
  <w:num w:numId="17" w16cid:durableId="599947590">
    <w:abstractNumId w:val="22"/>
  </w:num>
  <w:num w:numId="18" w16cid:durableId="1468162312">
    <w:abstractNumId w:val="7"/>
  </w:num>
  <w:num w:numId="19" w16cid:durableId="489256784">
    <w:abstractNumId w:val="19"/>
  </w:num>
  <w:num w:numId="20" w16cid:durableId="1569267494">
    <w:abstractNumId w:val="3"/>
  </w:num>
  <w:num w:numId="21" w16cid:durableId="514269677">
    <w:abstractNumId w:val="4"/>
  </w:num>
  <w:num w:numId="22" w16cid:durableId="301422341">
    <w:abstractNumId w:val="16"/>
  </w:num>
  <w:num w:numId="23" w16cid:durableId="2101683404">
    <w:abstractNumId w:val="23"/>
  </w:num>
  <w:num w:numId="24" w16cid:durableId="377705848">
    <w:abstractNumId w:val="15"/>
  </w:num>
  <w:num w:numId="25" w16cid:durableId="115368257">
    <w:abstractNumId w:val="14"/>
  </w:num>
  <w:num w:numId="26" w16cid:durableId="1633444768">
    <w:abstractNumId w:val="11"/>
  </w:num>
  <w:num w:numId="27" w16cid:durableId="783502180">
    <w:abstractNumId w:val="13"/>
  </w:num>
  <w:num w:numId="28" w16cid:durableId="1658193520">
    <w:abstractNumId w:val="9"/>
  </w:num>
  <w:num w:numId="29" w16cid:durableId="845897309">
    <w:abstractNumId w:val="8"/>
  </w:num>
  <w:num w:numId="30" w16cid:durableId="810756732">
    <w:abstractNumId w:val="10"/>
  </w:num>
  <w:num w:numId="31" w16cid:durableId="904410539">
    <w:abstractNumId w:val="25"/>
  </w:num>
  <w:num w:numId="32" w16cid:durableId="1069229400">
    <w:abstractNumId w:val="21"/>
  </w:num>
  <w:num w:numId="33" w16cid:durableId="262762811">
    <w:abstractNumId w:val="12"/>
  </w:num>
  <w:num w:numId="34" w16cid:durableId="206646267">
    <w:abstractNumId w:val="5"/>
  </w:num>
  <w:num w:numId="35" w16cid:durableId="104525139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E67"/>
    <w:rsid w:val="000017A9"/>
    <w:rsid w:val="00003AE5"/>
    <w:rsid w:val="0000467A"/>
    <w:rsid w:val="0000475B"/>
    <w:rsid w:val="00006711"/>
    <w:rsid w:val="000077E3"/>
    <w:rsid w:val="00013095"/>
    <w:rsid w:val="00013C6C"/>
    <w:rsid w:val="0001590C"/>
    <w:rsid w:val="00015E20"/>
    <w:rsid w:val="00017C6D"/>
    <w:rsid w:val="000249E5"/>
    <w:rsid w:val="000271CD"/>
    <w:rsid w:val="00031614"/>
    <w:rsid w:val="0003235F"/>
    <w:rsid w:val="00034790"/>
    <w:rsid w:val="00041172"/>
    <w:rsid w:val="00047205"/>
    <w:rsid w:val="00050AA2"/>
    <w:rsid w:val="000519D8"/>
    <w:rsid w:val="00060A5A"/>
    <w:rsid w:val="00064B44"/>
    <w:rsid w:val="0006699C"/>
    <w:rsid w:val="00067963"/>
    <w:rsid w:val="00067FE2"/>
    <w:rsid w:val="0007682E"/>
    <w:rsid w:val="00080FBF"/>
    <w:rsid w:val="00094677"/>
    <w:rsid w:val="000A053C"/>
    <w:rsid w:val="000A7A63"/>
    <w:rsid w:val="000A7E4D"/>
    <w:rsid w:val="000C5954"/>
    <w:rsid w:val="000D0E58"/>
    <w:rsid w:val="000D1AEB"/>
    <w:rsid w:val="000D3E64"/>
    <w:rsid w:val="000D4B0C"/>
    <w:rsid w:val="000E6B06"/>
    <w:rsid w:val="000F13C5"/>
    <w:rsid w:val="000F2229"/>
    <w:rsid w:val="000F427A"/>
    <w:rsid w:val="000F60C6"/>
    <w:rsid w:val="00105896"/>
    <w:rsid w:val="00105A36"/>
    <w:rsid w:val="00105EEA"/>
    <w:rsid w:val="00110A24"/>
    <w:rsid w:val="00111D82"/>
    <w:rsid w:val="00112816"/>
    <w:rsid w:val="0011529F"/>
    <w:rsid w:val="00116887"/>
    <w:rsid w:val="001224EA"/>
    <w:rsid w:val="00122F79"/>
    <w:rsid w:val="001313B4"/>
    <w:rsid w:val="00132747"/>
    <w:rsid w:val="00135676"/>
    <w:rsid w:val="00140AFE"/>
    <w:rsid w:val="0014312A"/>
    <w:rsid w:val="00143F26"/>
    <w:rsid w:val="0014546D"/>
    <w:rsid w:val="001500D9"/>
    <w:rsid w:val="00156DB7"/>
    <w:rsid w:val="00156EB5"/>
    <w:rsid w:val="00157228"/>
    <w:rsid w:val="00157A32"/>
    <w:rsid w:val="00160295"/>
    <w:rsid w:val="00160B8E"/>
    <w:rsid w:val="00160C3C"/>
    <w:rsid w:val="00170D3A"/>
    <w:rsid w:val="00172D2B"/>
    <w:rsid w:val="00175190"/>
    <w:rsid w:val="0017783C"/>
    <w:rsid w:val="00182017"/>
    <w:rsid w:val="00183A91"/>
    <w:rsid w:val="00186489"/>
    <w:rsid w:val="00192A2E"/>
    <w:rsid w:val="0019314C"/>
    <w:rsid w:val="001963CC"/>
    <w:rsid w:val="001A3F8A"/>
    <w:rsid w:val="001A7801"/>
    <w:rsid w:val="001B3DE3"/>
    <w:rsid w:val="001B7495"/>
    <w:rsid w:val="001C0D20"/>
    <w:rsid w:val="001C6F0E"/>
    <w:rsid w:val="001C7313"/>
    <w:rsid w:val="001D1A8C"/>
    <w:rsid w:val="001D7C3E"/>
    <w:rsid w:val="001E5804"/>
    <w:rsid w:val="001E76BB"/>
    <w:rsid w:val="001F38F0"/>
    <w:rsid w:val="001F7B57"/>
    <w:rsid w:val="002021C4"/>
    <w:rsid w:val="002024D3"/>
    <w:rsid w:val="00207833"/>
    <w:rsid w:val="00210A86"/>
    <w:rsid w:val="002112B7"/>
    <w:rsid w:val="00215FF2"/>
    <w:rsid w:val="002167E2"/>
    <w:rsid w:val="00216ED7"/>
    <w:rsid w:val="00225D1E"/>
    <w:rsid w:val="00226560"/>
    <w:rsid w:val="00232EFA"/>
    <w:rsid w:val="002338AF"/>
    <w:rsid w:val="00237430"/>
    <w:rsid w:val="002475CB"/>
    <w:rsid w:val="00247E1F"/>
    <w:rsid w:val="00250DA7"/>
    <w:rsid w:val="002534AC"/>
    <w:rsid w:val="00256D03"/>
    <w:rsid w:val="002721A4"/>
    <w:rsid w:val="00273F98"/>
    <w:rsid w:val="00276A99"/>
    <w:rsid w:val="00286AD9"/>
    <w:rsid w:val="00287F77"/>
    <w:rsid w:val="00293A23"/>
    <w:rsid w:val="00295C0E"/>
    <w:rsid w:val="002961C4"/>
    <w:rsid w:val="002966F3"/>
    <w:rsid w:val="00296F7D"/>
    <w:rsid w:val="002A2AFC"/>
    <w:rsid w:val="002B3BE2"/>
    <w:rsid w:val="002B3CC5"/>
    <w:rsid w:val="002B69F3"/>
    <w:rsid w:val="002B74E1"/>
    <w:rsid w:val="002B763A"/>
    <w:rsid w:val="002C1F39"/>
    <w:rsid w:val="002D299D"/>
    <w:rsid w:val="002D382A"/>
    <w:rsid w:val="002D7425"/>
    <w:rsid w:val="002E2630"/>
    <w:rsid w:val="002E3F48"/>
    <w:rsid w:val="002F1EDD"/>
    <w:rsid w:val="002F268F"/>
    <w:rsid w:val="002F2D84"/>
    <w:rsid w:val="00301239"/>
    <w:rsid w:val="003013F2"/>
    <w:rsid w:val="0030232A"/>
    <w:rsid w:val="0030694A"/>
    <w:rsid w:val="003069F4"/>
    <w:rsid w:val="00315BAC"/>
    <w:rsid w:val="00325738"/>
    <w:rsid w:val="00325F9C"/>
    <w:rsid w:val="00351975"/>
    <w:rsid w:val="00355423"/>
    <w:rsid w:val="00355B7D"/>
    <w:rsid w:val="00357499"/>
    <w:rsid w:val="00357E67"/>
    <w:rsid w:val="00360920"/>
    <w:rsid w:val="00362913"/>
    <w:rsid w:val="00371F89"/>
    <w:rsid w:val="00374EE9"/>
    <w:rsid w:val="00384709"/>
    <w:rsid w:val="00386C35"/>
    <w:rsid w:val="003959F7"/>
    <w:rsid w:val="003A3D77"/>
    <w:rsid w:val="003B5621"/>
    <w:rsid w:val="003B56D8"/>
    <w:rsid w:val="003B5AED"/>
    <w:rsid w:val="003C2EE2"/>
    <w:rsid w:val="003C6B7B"/>
    <w:rsid w:val="003D01B1"/>
    <w:rsid w:val="003D1495"/>
    <w:rsid w:val="003D6021"/>
    <w:rsid w:val="003D7579"/>
    <w:rsid w:val="003F02FC"/>
    <w:rsid w:val="003F0AA5"/>
    <w:rsid w:val="003F1217"/>
    <w:rsid w:val="003F2123"/>
    <w:rsid w:val="003F4938"/>
    <w:rsid w:val="00400198"/>
    <w:rsid w:val="004135BD"/>
    <w:rsid w:val="00417D63"/>
    <w:rsid w:val="00420585"/>
    <w:rsid w:val="00420CA3"/>
    <w:rsid w:val="00422537"/>
    <w:rsid w:val="004302A4"/>
    <w:rsid w:val="004307F9"/>
    <w:rsid w:val="00434514"/>
    <w:rsid w:val="004372BB"/>
    <w:rsid w:val="00437570"/>
    <w:rsid w:val="004414A1"/>
    <w:rsid w:val="004463BA"/>
    <w:rsid w:val="00446B6E"/>
    <w:rsid w:val="00460A01"/>
    <w:rsid w:val="004627C4"/>
    <w:rsid w:val="00466D55"/>
    <w:rsid w:val="00477083"/>
    <w:rsid w:val="00480C71"/>
    <w:rsid w:val="004822D4"/>
    <w:rsid w:val="00482F53"/>
    <w:rsid w:val="00483E36"/>
    <w:rsid w:val="004844D7"/>
    <w:rsid w:val="0049290B"/>
    <w:rsid w:val="00496C02"/>
    <w:rsid w:val="004A3995"/>
    <w:rsid w:val="004A4451"/>
    <w:rsid w:val="004A51E0"/>
    <w:rsid w:val="004B26B8"/>
    <w:rsid w:val="004D3958"/>
    <w:rsid w:val="004D5B1B"/>
    <w:rsid w:val="004F04F7"/>
    <w:rsid w:val="004F053B"/>
    <w:rsid w:val="004F1E3F"/>
    <w:rsid w:val="004F2399"/>
    <w:rsid w:val="005008DF"/>
    <w:rsid w:val="0050211F"/>
    <w:rsid w:val="005045D0"/>
    <w:rsid w:val="005065BF"/>
    <w:rsid w:val="005145F9"/>
    <w:rsid w:val="00514DE3"/>
    <w:rsid w:val="005269D3"/>
    <w:rsid w:val="00534C6C"/>
    <w:rsid w:val="00535BCB"/>
    <w:rsid w:val="00536EA0"/>
    <w:rsid w:val="005413DC"/>
    <w:rsid w:val="00545C89"/>
    <w:rsid w:val="005507B4"/>
    <w:rsid w:val="00552AA7"/>
    <w:rsid w:val="005545AA"/>
    <w:rsid w:val="00555923"/>
    <w:rsid w:val="00567C29"/>
    <w:rsid w:val="00574C03"/>
    <w:rsid w:val="00582EA5"/>
    <w:rsid w:val="005841C0"/>
    <w:rsid w:val="005912FB"/>
    <w:rsid w:val="0059260F"/>
    <w:rsid w:val="0059425E"/>
    <w:rsid w:val="005B1CD9"/>
    <w:rsid w:val="005C244E"/>
    <w:rsid w:val="005C2D7C"/>
    <w:rsid w:val="005C58A2"/>
    <w:rsid w:val="005C6492"/>
    <w:rsid w:val="005D477E"/>
    <w:rsid w:val="005D5AEC"/>
    <w:rsid w:val="005E078D"/>
    <w:rsid w:val="005E3022"/>
    <w:rsid w:val="005E4D46"/>
    <w:rsid w:val="005E5074"/>
    <w:rsid w:val="005F03E6"/>
    <w:rsid w:val="005F11B4"/>
    <w:rsid w:val="005F4DC2"/>
    <w:rsid w:val="00602C49"/>
    <w:rsid w:val="00605D37"/>
    <w:rsid w:val="006064B3"/>
    <w:rsid w:val="00612E4F"/>
    <w:rsid w:val="00615D5E"/>
    <w:rsid w:val="00620DB3"/>
    <w:rsid w:val="00622E99"/>
    <w:rsid w:val="0062394B"/>
    <w:rsid w:val="006251C8"/>
    <w:rsid w:val="00625E5D"/>
    <w:rsid w:val="00626362"/>
    <w:rsid w:val="00635539"/>
    <w:rsid w:val="006435CC"/>
    <w:rsid w:val="00654567"/>
    <w:rsid w:val="006564E9"/>
    <w:rsid w:val="006608D4"/>
    <w:rsid w:val="0066252B"/>
    <w:rsid w:val="0066370F"/>
    <w:rsid w:val="00667C82"/>
    <w:rsid w:val="00670F84"/>
    <w:rsid w:val="00673EC3"/>
    <w:rsid w:val="00674761"/>
    <w:rsid w:val="00683157"/>
    <w:rsid w:val="00695345"/>
    <w:rsid w:val="00696FCF"/>
    <w:rsid w:val="00697290"/>
    <w:rsid w:val="00697E24"/>
    <w:rsid w:val="006A0784"/>
    <w:rsid w:val="006A697B"/>
    <w:rsid w:val="006B4DDE"/>
    <w:rsid w:val="006B6BC6"/>
    <w:rsid w:val="006C1BA2"/>
    <w:rsid w:val="006C28CB"/>
    <w:rsid w:val="006C5B92"/>
    <w:rsid w:val="006C5CB3"/>
    <w:rsid w:val="006D00D3"/>
    <w:rsid w:val="006D3905"/>
    <w:rsid w:val="006D5AD1"/>
    <w:rsid w:val="006D688F"/>
    <w:rsid w:val="006E4597"/>
    <w:rsid w:val="006F1BFF"/>
    <w:rsid w:val="006F5524"/>
    <w:rsid w:val="00701570"/>
    <w:rsid w:val="007037DF"/>
    <w:rsid w:val="007065D2"/>
    <w:rsid w:val="00706607"/>
    <w:rsid w:val="007069C0"/>
    <w:rsid w:val="00711F97"/>
    <w:rsid w:val="0071294B"/>
    <w:rsid w:val="00712C81"/>
    <w:rsid w:val="00720DDF"/>
    <w:rsid w:val="00735DBF"/>
    <w:rsid w:val="00735E36"/>
    <w:rsid w:val="00743968"/>
    <w:rsid w:val="007757BC"/>
    <w:rsid w:val="00777325"/>
    <w:rsid w:val="00783A74"/>
    <w:rsid w:val="00785415"/>
    <w:rsid w:val="00785C20"/>
    <w:rsid w:val="00791CB9"/>
    <w:rsid w:val="00792FDC"/>
    <w:rsid w:val="00793130"/>
    <w:rsid w:val="00793CEC"/>
    <w:rsid w:val="007950B0"/>
    <w:rsid w:val="0079677B"/>
    <w:rsid w:val="007A1BE1"/>
    <w:rsid w:val="007A3D84"/>
    <w:rsid w:val="007B3233"/>
    <w:rsid w:val="007B34FE"/>
    <w:rsid w:val="007B5A42"/>
    <w:rsid w:val="007B6373"/>
    <w:rsid w:val="007C199B"/>
    <w:rsid w:val="007C5735"/>
    <w:rsid w:val="007C74DA"/>
    <w:rsid w:val="007C7CAE"/>
    <w:rsid w:val="007D00CC"/>
    <w:rsid w:val="007D2301"/>
    <w:rsid w:val="007D3073"/>
    <w:rsid w:val="007D64B9"/>
    <w:rsid w:val="007D72D4"/>
    <w:rsid w:val="007E0452"/>
    <w:rsid w:val="007F1088"/>
    <w:rsid w:val="007F1E3D"/>
    <w:rsid w:val="007F2515"/>
    <w:rsid w:val="007F4B68"/>
    <w:rsid w:val="007F7AB2"/>
    <w:rsid w:val="008070C0"/>
    <w:rsid w:val="00811C12"/>
    <w:rsid w:val="00813D57"/>
    <w:rsid w:val="00815C5E"/>
    <w:rsid w:val="008176EC"/>
    <w:rsid w:val="008209AA"/>
    <w:rsid w:val="00832F96"/>
    <w:rsid w:val="00837889"/>
    <w:rsid w:val="00845778"/>
    <w:rsid w:val="008505F7"/>
    <w:rsid w:val="00851213"/>
    <w:rsid w:val="008576B4"/>
    <w:rsid w:val="00860616"/>
    <w:rsid w:val="00866C21"/>
    <w:rsid w:val="008702C4"/>
    <w:rsid w:val="00872252"/>
    <w:rsid w:val="008724F7"/>
    <w:rsid w:val="00875251"/>
    <w:rsid w:val="008817C5"/>
    <w:rsid w:val="00883627"/>
    <w:rsid w:val="00887C33"/>
    <w:rsid w:val="00887E28"/>
    <w:rsid w:val="008A3E7D"/>
    <w:rsid w:val="008B75DC"/>
    <w:rsid w:val="008C1FA0"/>
    <w:rsid w:val="008C3FDA"/>
    <w:rsid w:val="008C4961"/>
    <w:rsid w:val="008C4DF0"/>
    <w:rsid w:val="008D1602"/>
    <w:rsid w:val="008D5C3A"/>
    <w:rsid w:val="008E43A3"/>
    <w:rsid w:val="008E4CB4"/>
    <w:rsid w:val="008E5DA9"/>
    <w:rsid w:val="008E6DA2"/>
    <w:rsid w:val="008F6CF0"/>
    <w:rsid w:val="008F7F7A"/>
    <w:rsid w:val="00900E80"/>
    <w:rsid w:val="00907B1E"/>
    <w:rsid w:val="009127E2"/>
    <w:rsid w:val="00914F0C"/>
    <w:rsid w:val="0091554D"/>
    <w:rsid w:val="00916126"/>
    <w:rsid w:val="00924688"/>
    <w:rsid w:val="009276E8"/>
    <w:rsid w:val="00935D44"/>
    <w:rsid w:val="009400B1"/>
    <w:rsid w:val="00943A3C"/>
    <w:rsid w:val="00943AFD"/>
    <w:rsid w:val="00952B20"/>
    <w:rsid w:val="00955842"/>
    <w:rsid w:val="00960E08"/>
    <w:rsid w:val="00963A51"/>
    <w:rsid w:val="009724EF"/>
    <w:rsid w:val="009741B9"/>
    <w:rsid w:val="00974789"/>
    <w:rsid w:val="009775BA"/>
    <w:rsid w:val="0098210B"/>
    <w:rsid w:val="00983B6E"/>
    <w:rsid w:val="00985956"/>
    <w:rsid w:val="009936F8"/>
    <w:rsid w:val="009A3772"/>
    <w:rsid w:val="009A60A8"/>
    <w:rsid w:val="009A7273"/>
    <w:rsid w:val="009B11A0"/>
    <w:rsid w:val="009B3F8D"/>
    <w:rsid w:val="009B5A03"/>
    <w:rsid w:val="009B5F9B"/>
    <w:rsid w:val="009C3D30"/>
    <w:rsid w:val="009C7DA9"/>
    <w:rsid w:val="009D17F0"/>
    <w:rsid w:val="009D2EA7"/>
    <w:rsid w:val="009F30E3"/>
    <w:rsid w:val="009F41CE"/>
    <w:rsid w:val="009F6052"/>
    <w:rsid w:val="00A10073"/>
    <w:rsid w:val="00A1018C"/>
    <w:rsid w:val="00A13A85"/>
    <w:rsid w:val="00A15534"/>
    <w:rsid w:val="00A21139"/>
    <w:rsid w:val="00A21E98"/>
    <w:rsid w:val="00A302B1"/>
    <w:rsid w:val="00A37DC3"/>
    <w:rsid w:val="00A42796"/>
    <w:rsid w:val="00A44CF2"/>
    <w:rsid w:val="00A47695"/>
    <w:rsid w:val="00A5311D"/>
    <w:rsid w:val="00A57D77"/>
    <w:rsid w:val="00A701BB"/>
    <w:rsid w:val="00A73642"/>
    <w:rsid w:val="00A755D7"/>
    <w:rsid w:val="00A81023"/>
    <w:rsid w:val="00A91A27"/>
    <w:rsid w:val="00A9688E"/>
    <w:rsid w:val="00AA1E2D"/>
    <w:rsid w:val="00AA3A5D"/>
    <w:rsid w:val="00AA4215"/>
    <w:rsid w:val="00AA7CC6"/>
    <w:rsid w:val="00AB2526"/>
    <w:rsid w:val="00AB2D76"/>
    <w:rsid w:val="00AB2E34"/>
    <w:rsid w:val="00AB6031"/>
    <w:rsid w:val="00AB6846"/>
    <w:rsid w:val="00AC68A9"/>
    <w:rsid w:val="00AD3B58"/>
    <w:rsid w:val="00AF56C6"/>
    <w:rsid w:val="00AF7CB2"/>
    <w:rsid w:val="00B032E8"/>
    <w:rsid w:val="00B12481"/>
    <w:rsid w:val="00B1457B"/>
    <w:rsid w:val="00B14C95"/>
    <w:rsid w:val="00B17DCC"/>
    <w:rsid w:val="00B20EE4"/>
    <w:rsid w:val="00B22E87"/>
    <w:rsid w:val="00B304BE"/>
    <w:rsid w:val="00B32717"/>
    <w:rsid w:val="00B34037"/>
    <w:rsid w:val="00B35DC2"/>
    <w:rsid w:val="00B3720E"/>
    <w:rsid w:val="00B45C8D"/>
    <w:rsid w:val="00B54BE9"/>
    <w:rsid w:val="00B55E4A"/>
    <w:rsid w:val="00B561F2"/>
    <w:rsid w:val="00B56F8B"/>
    <w:rsid w:val="00B57F96"/>
    <w:rsid w:val="00B634CC"/>
    <w:rsid w:val="00B64606"/>
    <w:rsid w:val="00B67892"/>
    <w:rsid w:val="00B74BF4"/>
    <w:rsid w:val="00B8283A"/>
    <w:rsid w:val="00B82CC6"/>
    <w:rsid w:val="00B87DAB"/>
    <w:rsid w:val="00B9282A"/>
    <w:rsid w:val="00B94644"/>
    <w:rsid w:val="00BA4D33"/>
    <w:rsid w:val="00BA50E7"/>
    <w:rsid w:val="00BB4107"/>
    <w:rsid w:val="00BC2D06"/>
    <w:rsid w:val="00BC4FFE"/>
    <w:rsid w:val="00BC7756"/>
    <w:rsid w:val="00BD1A6F"/>
    <w:rsid w:val="00BD69D0"/>
    <w:rsid w:val="00BE1318"/>
    <w:rsid w:val="00BE46FB"/>
    <w:rsid w:val="00BE65A6"/>
    <w:rsid w:val="00BE7BEC"/>
    <w:rsid w:val="00BF5857"/>
    <w:rsid w:val="00C01816"/>
    <w:rsid w:val="00C04871"/>
    <w:rsid w:val="00C110D6"/>
    <w:rsid w:val="00C313C7"/>
    <w:rsid w:val="00C327B2"/>
    <w:rsid w:val="00C478F8"/>
    <w:rsid w:val="00C54FCE"/>
    <w:rsid w:val="00C556B5"/>
    <w:rsid w:val="00C572F9"/>
    <w:rsid w:val="00C6203A"/>
    <w:rsid w:val="00C744EB"/>
    <w:rsid w:val="00C75163"/>
    <w:rsid w:val="00C8189A"/>
    <w:rsid w:val="00C84EA6"/>
    <w:rsid w:val="00C86464"/>
    <w:rsid w:val="00C90702"/>
    <w:rsid w:val="00C917FF"/>
    <w:rsid w:val="00C9559E"/>
    <w:rsid w:val="00C9766A"/>
    <w:rsid w:val="00CA2685"/>
    <w:rsid w:val="00CA5574"/>
    <w:rsid w:val="00CA7BF2"/>
    <w:rsid w:val="00CC3648"/>
    <w:rsid w:val="00CC4F39"/>
    <w:rsid w:val="00CC63E2"/>
    <w:rsid w:val="00CD2352"/>
    <w:rsid w:val="00CD544C"/>
    <w:rsid w:val="00CE0610"/>
    <w:rsid w:val="00CF4256"/>
    <w:rsid w:val="00CF7308"/>
    <w:rsid w:val="00D00498"/>
    <w:rsid w:val="00D023F5"/>
    <w:rsid w:val="00D04FE8"/>
    <w:rsid w:val="00D05C9D"/>
    <w:rsid w:val="00D176CF"/>
    <w:rsid w:val="00D17AD5"/>
    <w:rsid w:val="00D2112B"/>
    <w:rsid w:val="00D271E3"/>
    <w:rsid w:val="00D37B8D"/>
    <w:rsid w:val="00D45AE0"/>
    <w:rsid w:val="00D46B1D"/>
    <w:rsid w:val="00D47A80"/>
    <w:rsid w:val="00D47E76"/>
    <w:rsid w:val="00D64FA4"/>
    <w:rsid w:val="00D7324C"/>
    <w:rsid w:val="00D75950"/>
    <w:rsid w:val="00D85807"/>
    <w:rsid w:val="00D87349"/>
    <w:rsid w:val="00D9176C"/>
    <w:rsid w:val="00D91EE9"/>
    <w:rsid w:val="00D9627A"/>
    <w:rsid w:val="00D968A7"/>
    <w:rsid w:val="00D97220"/>
    <w:rsid w:val="00DB0711"/>
    <w:rsid w:val="00DC0E55"/>
    <w:rsid w:val="00DC1975"/>
    <w:rsid w:val="00DC22E7"/>
    <w:rsid w:val="00DD0D52"/>
    <w:rsid w:val="00DD60D4"/>
    <w:rsid w:val="00DE6E06"/>
    <w:rsid w:val="00DE7E63"/>
    <w:rsid w:val="00DF48DB"/>
    <w:rsid w:val="00E05981"/>
    <w:rsid w:val="00E06A6C"/>
    <w:rsid w:val="00E12A4D"/>
    <w:rsid w:val="00E14C50"/>
    <w:rsid w:val="00E14D47"/>
    <w:rsid w:val="00E1641C"/>
    <w:rsid w:val="00E20017"/>
    <w:rsid w:val="00E20BF3"/>
    <w:rsid w:val="00E22020"/>
    <w:rsid w:val="00E26708"/>
    <w:rsid w:val="00E26B7C"/>
    <w:rsid w:val="00E3063B"/>
    <w:rsid w:val="00E34958"/>
    <w:rsid w:val="00E379E1"/>
    <w:rsid w:val="00E37AB0"/>
    <w:rsid w:val="00E438E1"/>
    <w:rsid w:val="00E44064"/>
    <w:rsid w:val="00E45495"/>
    <w:rsid w:val="00E46610"/>
    <w:rsid w:val="00E52043"/>
    <w:rsid w:val="00E71C39"/>
    <w:rsid w:val="00E816BB"/>
    <w:rsid w:val="00E835D8"/>
    <w:rsid w:val="00E84C0C"/>
    <w:rsid w:val="00E84C62"/>
    <w:rsid w:val="00E85E43"/>
    <w:rsid w:val="00E913B1"/>
    <w:rsid w:val="00E91A4E"/>
    <w:rsid w:val="00E972B1"/>
    <w:rsid w:val="00EA1ED0"/>
    <w:rsid w:val="00EA56E6"/>
    <w:rsid w:val="00EA694D"/>
    <w:rsid w:val="00EB2965"/>
    <w:rsid w:val="00EB6CA2"/>
    <w:rsid w:val="00EC335F"/>
    <w:rsid w:val="00EC48FB"/>
    <w:rsid w:val="00EE4AEE"/>
    <w:rsid w:val="00EE6A61"/>
    <w:rsid w:val="00EE6E5A"/>
    <w:rsid w:val="00EF232A"/>
    <w:rsid w:val="00EF40EA"/>
    <w:rsid w:val="00EF4182"/>
    <w:rsid w:val="00F05A69"/>
    <w:rsid w:val="00F100D4"/>
    <w:rsid w:val="00F10173"/>
    <w:rsid w:val="00F12DEF"/>
    <w:rsid w:val="00F20A71"/>
    <w:rsid w:val="00F302BC"/>
    <w:rsid w:val="00F31642"/>
    <w:rsid w:val="00F323A6"/>
    <w:rsid w:val="00F361E5"/>
    <w:rsid w:val="00F436DA"/>
    <w:rsid w:val="00F43FFD"/>
    <w:rsid w:val="00F44236"/>
    <w:rsid w:val="00F4473F"/>
    <w:rsid w:val="00F4707E"/>
    <w:rsid w:val="00F51202"/>
    <w:rsid w:val="00F51EF6"/>
    <w:rsid w:val="00F52517"/>
    <w:rsid w:val="00F54A64"/>
    <w:rsid w:val="00F8198A"/>
    <w:rsid w:val="00FA1153"/>
    <w:rsid w:val="00FA188A"/>
    <w:rsid w:val="00FA57B2"/>
    <w:rsid w:val="00FB3814"/>
    <w:rsid w:val="00FB4610"/>
    <w:rsid w:val="00FB509B"/>
    <w:rsid w:val="00FB543B"/>
    <w:rsid w:val="00FC3693"/>
    <w:rsid w:val="00FC3D4B"/>
    <w:rsid w:val="00FC51A5"/>
    <w:rsid w:val="00FC6054"/>
    <w:rsid w:val="00FC6312"/>
    <w:rsid w:val="00FD338B"/>
    <w:rsid w:val="00FE1B4B"/>
    <w:rsid w:val="00FE24F6"/>
    <w:rsid w:val="00FE36E3"/>
    <w:rsid w:val="00FE553C"/>
    <w:rsid w:val="00FE691A"/>
    <w:rsid w:val="00FE6B01"/>
    <w:rsid w:val="00FF0046"/>
    <w:rsid w:val="00FF0C4C"/>
    <w:rsid w:val="00FF1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Outline List 2"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unhideWhenUsed/>
    <w:rsid w:val="00AF7CB2"/>
    <w:rPr>
      <w:color w:val="605E5C"/>
      <w:shd w:val="clear" w:color="auto" w:fill="E1DFDD"/>
    </w:rPr>
  </w:style>
  <w:style w:type="character" w:customStyle="1" w:styleId="H6Char">
    <w:name w:val="H6 Char"/>
    <w:link w:val="H6"/>
    <w:rsid w:val="00E972B1"/>
    <w:rPr>
      <w:b/>
      <w:bCs/>
      <w:sz w:val="24"/>
      <w:szCs w:val="22"/>
    </w:rPr>
  </w:style>
  <w:style w:type="character" w:customStyle="1" w:styleId="H2Char">
    <w:name w:val="H2 Char"/>
    <w:link w:val="H2"/>
    <w:rsid w:val="00FF1211"/>
    <w:rPr>
      <w:b/>
      <w:sz w:val="24"/>
    </w:rPr>
  </w:style>
  <w:style w:type="character" w:customStyle="1" w:styleId="normaltextrun">
    <w:name w:val="normaltextrun"/>
    <w:basedOn w:val="DefaultParagraphFont"/>
    <w:rsid w:val="00247E1F"/>
  </w:style>
  <w:style w:type="character" w:customStyle="1" w:styleId="CommentTextChar">
    <w:name w:val="Comment Text Char"/>
    <w:basedOn w:val="DefaultParagraphFont"/>
    <w:link w:val="CommentText"/>
    <w:semiHidden/>
    <w:rsid w:val="00C84EA6"/>
  </w:style>
  <w:style w:type="character" w:customStyle="1" w:styleId="BodyTextNumberedChar1">
    <w:name w:val="Body Text Numbered Char1"/>
    <w:basedOn w:val="DefaultParagraphFont"/>
    <w:link w:val="BodyTextNumbered"/>
    <w:locked/>
    <w:rsid w:val="00BD69D0"/>
  </w:style>
  <w:style w:type="paragraph" w:customStyle="1" w:styleId="BodyTextNumbered">
    <w:name w:val="Body Text Numbered"/>
    <w:basedOn w:val="Normal"/>
    <w:link w:val="BodyTextNumberedChar1"/>
    <w:rsid w:val="00BD69D0"/>
    <w:pPr>
      <w:spacing w:after="240"/>
      <w:ind w:left="720" w:hanging="720"/>
    </w:pPr>
    <w:rPr>
      <w:sz w:val="20"/>
      <w:szCs w:val="20"/>
    </w:rPr>
  </w:style>
  <w:style w:type="character" w:customStyle="1" w:styleId="BodyTextNumberedChar">
    <w:name w:val="Body Text Numbered Char"/>
    <w:rsid w:val="003D01B1"/>
    <w:rPr>
      <w:rFonts w:ascii="Times New Roman" w:eastAsia="Times New Roman" w:hAnsi="Times New Roman" w:cs="Times New Roman"/>
      <w:sz w:val="24"/>
      <w:szCs w:val="20"/>
    </w:rPr>
  </w:style>
  <w:style w:type="character" w:customStyle="1" w:styleId="H4Char">
    <w:name w:val="H4 Char"/>
    <w:link w:val="H4"/>
    <w:rsid w:val="003D01B1"/>
    <w:rPr>
      <w:b/>
      <w:bCs/>
      <w:snapToGrid w:val="0"/>
      <w:sz w:val="24"/>
    </w:rPr>
  </w:style>
  <w:style w:type="paragraph" w:styleId="ListParagraph">
    <w:name w:val="List Paragraph"/>
    <w:basedOn w:val="Normal"/>
    <w:uiPriority w:val="34"/>
    <w:qFormat/>
    <w:rsid w:val="002D299D"/>
    <w:pPr>
      <w:ind w:left="720"/>
      <w:contextualSpacing/>
    </w:pPr>
  </w:style>
  <w:style w:type="character" w:styleId="Mention">
    <w:name w:val="Mention"/>
    <w:basedOn w:val="DefaultParagraphFont"/>
    <w:uiPriority w:val="99"/>
    <w:unhideWhenUsed/>
    <w:rsid w:val="00697290"/>
    <w:rPr>
      <w:color w:val="2B579A"/>
      <w:shd w:val="clear" w:color="auto" w:fill="E1DFDD"/>
    </w:rPr>
  </w:style>
  <w:style w:type="character" w:styleId="FootnoteReference">
    <w:name w:val="footnote reference"/>
    <w:basedOn w:val="DefaultParagraphFont"/>
    <w:rsid w:val="00D00498"/>
    <w:rPr>
      <w:vertAlign w:val="superscript"/>
    </w:rPr>
  </w:style>
  <w:style w:type="numbering" w:styleId="111111">
    <w:name w:val="Outline List 2"/>
    <w:basedOn w:val="NoList"/>
    <w:uiPriority w:val="99"/>
    <w:unhideWhenUsed/>
    <w:rsid w:val="00FE1B4B"/>
    <w:pPr>
      <w:numPr>
        <w:numId w:val="25"/>
      </w:numPr>
    </w:pPr>
  </w:style>
  <w:style w:type="character" w:customStyle="1" w:styleId="FootnoteTextChar">
    <w:name w:val="Footnote Text Char"/>
    <w:basedOn w:val="DefaultParagraphFont"/>
    <w:link w:val="FootnoteText"/>
    <w:rsid w:val="00296F7D"/>
    <w:rPr>
      <w:sz w:val="18"/>
    </w:rPr>
  </w:style>
  <w:style w:type="numbering" w:customStyle="1" w:styleId="CurrentList1">
    <w:name w:val="Current List1"/>
    <w:uiPriority w:val="99"/>
    <w:rsid w:val="00F100D4"/>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77504">
      <w:bodyDiv w:val="1"/>
      <w:marLeft w:val="0"/>
      <w:marRight w:val="0"/>
      <w:marTop w:val="0"/>
      <w:marBottom w:val="0"/>
      <w:divBdr>
        <w:top w:val="none" w:sz="0" w:space="0" w:color="auto"/>
        <w:left w:val="none" w:sz="0" w:space="0" w:color="auto"/>
        <w:bottom w:val="none" w:sz="0" w:space="0" w:color="auto"/>
        <w:right w:val="none" w:sz="0" w:space="0" w:color="auto"/>
      </w:divBdr>
    </w:div>
    <w:div w:id="264844180">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59127664">
      <w:bodyDiv w:val="1"/>
      <w:marLeft w:val="0"/>
      <w:marRight w:val="0"/>
      <w:marTop w:val="0"/>
      <w:marBottom w:val="0"/>
      <w:divBdr>
        <w:top w:val="none" w:sz="0" w:space="0" w:color="auto"/>
        <w:left w:val="none" w:sz="0" w:space="0" w:color="auto"/>
        <w:bottom w:val="none" w:sz="0" w:space="0" w:color="auto"/>
        <w:right w:val="none" w:sz="0" w:space="0" w:color="auto"/>
      </w:divBdr>
    </w:div>
    <w:div w:id="1171137365">
      <w:bodyDiv w:val="1"/>
      <w:marLeft w:val="0"/>
      <w:marRight w:val="0"/>
      <w:marTop w:val="0"/>
      <w:marBottom w:val="0"/>
      <w:divBdr>
        <w:top w:val="none" w:sz="0" w:space="0" w:color="auto"/>
        <w:left w:val="none" w:sz="0" w:space="0" w:color="auto"/>
        <w:bottom w:val="none" w:sz="0" w:space="0" w:color="auto"/>
        <w:right w:val="none" w:sz="0" w:space="0" w:color="auto"/>
      </w:divBdr>
    </w:div>
    <w:div w:id="127324231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4.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yperlink" Target="mailto:Davida.Dwyer@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microsoft.com/office/2016/09/relationships/commentsIds" Target="commentsId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t.com/files/docs/2018/12/13/ERCOT_Strategic_Plan_2019-2023.pdf" TargetMode="External"/><Relationship Id="rId20" Type="http://schemas.openxmlformats.org/officeDocument/2006/relationships/control" Target="activeX/activeX6.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69" TargetMode="External"/><Relationship Id="rId24" Type="http://schemas.microsoft.com/office/2011/relationships/commentsExtended" Target="commentsExtended.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mments" Target="comments.xm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cory.phillips@ercot.com" TargetMode="Externa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392B6A48ECE1499725E89436B59D53" ma:contentTypeVersion="4" ma:contentTypeDescription="Create a new document." ma:contentTypeScope="" ma:versionID="17d510eefbff6869ebae5a20d2d6d9d2">
  <xsd:schema xmlns:xsd="http://www.w3.org/2001/XMLSchema" xmlns:xs="http://www.w3.org/2001/XMLSchema" xmlns:p="http://schemas.microsoft.com/office/2006/metadata/properties" xmlns:ns2="f685203b-1255-41d2-8f70-b98a843edfb9" xmlns:ns3="54b2f64a-4128-45e5-885e-00415c90a28b" targetNamespace="http://schemas.microsoft.com/office/2006/metadata/properties" ma:root="true" ma:fieldsID="62ea2e66bb55fcbd7bb23c83eeb92fac" ns2:_="" ns3:_="">
    <xsd:import namespace="f685203b-1255-41d2-8f70-b98a843edfb9"/>
    <xsd:import namespace="54b2f64a-4128-45e5-885e-00415c90a2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85203b-1255-41d2-8f70-b98a843ed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b2f64a-4128-45e5-885e-00415c90a2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54b2f64a-4128-45e5-885e-00415c90a28b">
      <UserInfo>
        <DisplayName>Chu, Zhengguo</DisplayName>
        <AccountId>23</AccountId>
        <AccountType/>
      </UserInfo>
    </SharedWithUsers>
  </documentManagement>
</p:properties>
</file>

<file path=customXml/itemProps1.xml><?xml version="1.0" encoding="utf-8"?>
<ds:datastoreItem xmlns:ds="http://schemas.openxmlformats.org/officeDocument/2006/customXml" ds:itemID="{C2A9E581-97C1-41DA-BDFF-18005B378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85203b-1255-41d2-8f70-b98a843edfb9"/>
    <ds:schemaRef ds:uri="54b2f64a-4128-45e5-885e-00415c90a2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351AE1-25AD-417A-BF3C-FC426C910B95}">
  <ds:schemaRefs>
    <ds:schemaRef ds:uri="http://schemas.microsoft.com/sharepoint/v3/contenttype/forms"/>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E23C5157-B61D-4F63-9A91-814521733D67}">
  <ds:schemaRefs>
    <ds:schemaRef ds:uri="http://purl.org/dc/elements/1.1/"/>
    <ds:schemaRef ds:uri="http://purl.org/dc/terms/"/>
    <ds:schemaRef ds:uri="http://schemas.microsoft.com/office/2006/metadata/properties"/>
    <ds:schemaRef ds:uri="54b2f64a-4128-45e5-885e-00415c90a28b"/>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685203b-1255-41d2-8f70-b98a843edfb9"/>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23</Pages>
  <Words>8586</Words>
  <Characters>46833</Characters>
  <Application>Microsoft Office Word</Application>
  <DocSecurity>0</DocSecurity>
  <Lines>390</Lines>
  <Paragraphs>110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55309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2023-03-29T18:55:00Z</dcterms:created>
  <dcterms:modified xsi:type="dcterms:W3CDTF">2023-03-29T20:25:00Z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0x01010030392B6A48ECE1499725E89436B59D53</vt:lpwstr>
  </property>
</Properties>
</file>